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81D070" w14:textId="2617B555" w:rsidR="005E0B49" w:rsidRPr="00F27993" w:rsidRDefault="005E0B49" w:rsidP="00243974">
      <w:pPr>
        <w:pStyle w:val="BodyText"/>
        <w:spacing w:line="360" w:lineRule="auto"/>
        <w:ind w:left="5184" w:firstLine="1296"/>
        <w:jc w:val="both"/>
        <w:rPr>
          <w:rFonts w:ascii="Trebuchet MS" w:hAnsi="Trebuchet MS" w:cs="Arial"/>
          <w:sz w:val="22"/>
          <w:szCs w:val="22"/>
          <w:lang w:val="lt-LT"/>
        </w:rPr>
      </w:pPr>
      <w:r w:rsidRPr="00F27993">
        <w:rPr>
          <w:rFonts w:ascii="Trebuchet MS" w:hAnsi="Trebuchet MS" w:cs="Arial"/>
          <w:sz w:val="22"/>
          <w:szCs w:val="22"/>
          <w:lang w:val="lt-LT"/>
        </w:rPr>
        <w:t>Patvirtinta</w:t>
      </w:r>
    </w:p>
    <w:p w14:paraId="4126348D" w14:textId="77777777" w:rsidR="005E0B49" w:rsidRPr="00F27993" w:rsidRDefault="005E0B49" w:rsidP="00243974">
      <w:pPr>
        <w:pStyle w:val="BodyText"/>
        <w:spacing w:line="360" w:lineRule="auto"/>
        <w:ind w:left="5184" w:firstLine="1296"/>
        <w:jc w:val="both"/>
        <w:rPr>
          <w:rFonts w:ascii="Trebuchet MS" w:hAnsi="Trebuchet MS" w:cs="Arial"/>
          <w:bCs/>
          <w:sz w:val="22"/>
          <w:szCs w:val="22"/>
          <w:lang w:val="lt-LT"/>
        </w:rPr>
      </w:pPr>
      <w:r w:rsidRPr="00F27993">
        <w:rPr>
          <w:rFonts w:ascii="Trebuchet MS" w:hAnsi="Trebuchet MS" w:cs="Arial"/>
          <w:bCs/>
          <w:sz w:val="22"/>
          <w:szCs w:val="22"/>
          <w:lang w:val="lt-LT"/>
        </w:rPr>
        <w:t xml:space="preserve">LITGRID AB </w:t>
      </w:r>
    </w:p>
    <w:p w14:paraId="71BAD338" w14:textId="161A3BC5" w:rsidR="005E0B49" w:rsidRPr="00F27993" w:rsidRDefault="007879A4" w:rsidP="00243974">
      <w:pPr>
        <w:pStyle w:val="BodyText"/>
        <w:spacing w:line="360" w:lineRule="auto"/>
        <w:ind w:left="5184" w:firstLine="1296"/>
        <w:jc w:val="both"/>
        <w:rPr>
          <w:rFonts w:ascii="Trebuchet MS" w:hAnsi="Trebuchet MS" w:cs="Arial"/>
          <w:bCs/>
          <w:sz w:val="22"/>
          <w:szCs w:val="22"/>
          <w:lang w:val="lt-LT"/>
        </w:rPr>
      </w:pPr>
      <w:r>
        <w:rPr>
          <w:rFonts w:ascii="Trebuchet MS" w:hAnsi="Trebuchet MS" w:cs="Arial"/>
          <w:bCs/>
          <w:sz w:val="22"/>
          <w:szCs w:val="22"/>
          <w:lang w:val="lt-LT"/>
        </w:rPr>
        <w:t>Bendrovės vadovo</w:t>
      </w:r>
    </w:p>
    <w:p w14:paraId="27460EEB" w14:textId="4AA20AE8" w:rsidR="005E0B49" w:rsidRPr="00F27993" w:rsidRDefault="008B4191" w:rsidP="00243974">
      <w:pPr>
        <w:pStyle w:val="BodyText"/>
        <w:spacing w:line="360" w:lineRule="auto"/>
        <w:ind w:left="5184" w:firstLine="1296"/>
        <w:jc w:val="both"/>
        <w:rPr>
          <w:rFonts w:ascii="Trebuchet MS" w:hAnsi="Trebuchet MS" w:cs="Arial"/>
          <w:sz w:val="22"/>
          <w:szCs w:val="22"/>
          <w:lang w:val="lt-LT"/>
        </w:rPr>
      </w:pPr>
      <w:r w:rsidRPr="00F27993">
        <w:rPr>
          <w:rFonts w:ascii="Trebuchet MS" w:hAnsi="Trebuchet MS" w:cs="Arial"/>
          <w:sz w:val="22"/>
          <w:szCs w:val="22"/>
          <w:lang w:val="lt-LT"/>
        </w:rPr>
        <w:t>202</w:t>
      </w:r>
      <w:r w:rsidR="000D15AD">
        <w:rPr>
          <w:rFonts w:ascii="Trebuchet MS" w:hAnsi="Trebuchet MS" w:cs="Arial"/>
          <w:sz w:val="22"/>
          <w:szCs w:val="22"/>
          <w:lang w:val="lt-LT"/>
        </w:rPr>
        <w:t>4</w:t>
      </w:r>
      <w:r w:rsidRPr="00F27993">
        <w:rPr>
          <w:rFonts w:ascii="Trebuchet MS" w:hAnsi="Trebuchet MS" w:cs="Arial"/>
          <w:sz w:val="22"/>
          <w:szCs w:val="22"/>
          <w:lang w:val="lt-LT"/>
        </w:rPr>
        <w:t xml:space="preserve"> </w:t>
      </w:r>
      <w:r w:rsidR="005E0B49" w:rsidRPr="00F27993">
        <w:rPr>
          <w:rFonts w:ascii="Trebuchet MS" w:hAnsi="Trebuchet MS" w:cs="Arial"/>
          <w:sz w:val="22"/>
          <w:szCs w:val="22"/>
          <w:lang w:val="lt-LT"/>
        </w:rPr>
        <w:t xml:space="preserve">m. </w:t>
      </w:r>
      <w:r w:rsidR="0047560D">
        <w:rPr>
          <w:rFonts w:ascii="Trebuchet MS" w:hAnsi="Trebuchet MS" w:cs="Arial"/>
          <w:sz w:val="22"/>
          <w:szCs w:val="22"/>
          <w:lang w:val="lt-LT"/>
        </w:rPr>
        <w:t>gruodžio 5</w:t>
      </w:r>
      <w:r w:rsidR="005E0B49" w:rsidRPr="00F27993">
        <w:rPr>
          <w:rFonts w:ascii="Trebuchet MS" w:hAnsi="Trebuchet MS" w:cs="Arial"/>
          <w:sz w:val="22"/>
          <w:szCs w:val="22"/>
          <w:lang w:val="lt-LT"/>
        </w:rPr>
        <w:t xml:space="preserve"> d. </w:t>
      </w:r>
    </w:p>
    <w:p w14:paraId="45B725B6" w14:textId="3B968598" w:rsidR="005E0B49" w:rsidRPr="00F27993" w:rsidRDefault="005E0B49" w:rsidP="00243974">
      <w:pPr>
        <w:pStyle w:val="BodyText"/>
        <w:spacing w:line="360" w:lineRule="auto"/>
        <w:ind w:left="5184" w:firstLine="1296"/>
        <w:jc w:val="both"/>
        <w:rPr>
          <w:rFonts w:ascii="Trebuchet MS" w:hAnsi="Trebuchet MS" w:cs="Arial"/>
          <w:bCs/>
          <w:sz w:val="22"/>
          <w:szCs w:val="22"/>
          <w:lang w:val="lt-LT"/>
        </w:rPr>
      </w:pPr>
      <w:r w:rsidRPr="00F27993">
        <w:rPr>
          <w:rFonts w:ascii="Trebuchet MS" w:hAnsi="Trebuchet MS" w:cs="Arial"/>
          <w:bCs/>
          <w:sz w:val="22"/>
          <w:szCs w:val="22"/>
          <w:lang w:val="lt-LT"/>
        </w:rPr>
        <w:t>įsakymu Nr.</w:t>
      </w:r>
      <w:r w:rsidR="0047560D">
        <w:rPr>
          <w:rFonts w:ascii="Trebuchet MS" w:hAnsi="Trebuchet MS" w:cs="Arial"/>
          <w:bCs/>
          <w:sz w:val="22"/>
          <w:szCs w:val="22"/>
          <w:lang w:val="lt-LT"/>
        </w:rPr>
        <w:t xml:space="preserve"> 24IS-251</w:t>
      </w:r>
    </w:p>
    <w:p w14:paraId="1E2E96E1" w14:textId="77777777" w:rsidR="005E0B49" w:rsidRPr="00F27993" w:rsidRDefault="005E0B49" w:rsidP="00243974">
      <w:pPr>
        <w:pStyle w:val="BodyText"/>
        <w:spacing w:line="360" w:lineRule="auto"/>
        <w:jc w:val="center"/>
        <w:rPr>
          <w:rFonts w:ascii="Trebuchet MS" w:hAnsi="Trebuchet MS" w:cs="Arial"/>
          <w:b/>
          <w:bCs/>
          <w:sz w:val="22"/>
          <w:szCs w:val="22"/>
          <w:lang w:val="lt-LT"/>
        </w:rPr>
      </w:pPr>
    </w:p>
    <w:p w14:paraId="7C5EEE75" w14:textId="40FFC65D" w:rsidR="005E0B49" w:rsidRPr="00F27993" w:rsidRDefault="005E0B49" w:rsidP="00243974">
      <w:pPr>
        <w:pStyle w:val="BodyText"/>
        <w:spacing w:line="360" w:lineRule="auto"/>
        <w:jc w:val="center"/>
        <w:rPr>
          <w:rFonts w:ascii="Trebuchet MS" w:hAnsi="Trebuchet MS" w:cs="Arial"/>
          <w:b/>
          <w:bCs/>
          <w:sz w:val="22"/>
          <w:szCs w:val="22"/>
          <w:lang w:val="lt-LT"/>
        </w:rPr>
      </w:pPr>
      <w:r w:rsidRPr="00F27993">
        <w:rPr>
          <w:rFonts w:ascii="Trebuchet MS" w:hAnsi="Trebuchet MS" w:cs="Arial"/>
          <w:b/>
          <w:bCs/>
          <w:sz w:val="22"/>
          <w:szCs w:val="22"/>
          <w:lang w:val="lt-LT"/>
        </w:rPr>
        <w:t>DARBŲ ORGANIZAVIMO IR VYKDYMO</w:t>
      </w:r>
    </w:p>
    <w:p w14:paraId="60EEEB99" w14:textId="17227D07" w:rsidR="005E0B49" w:rsidRPr="00F27993" w:rsidRDefault="005E0B49" w:rsidP="00243974">
      <w:pPr>
        <w:pStyle w:val="BodyText"/>
        <w:spacing w:line="360" w:lineRule="auto"/>
        <w:jc w:val="center"/>
        <w:rPr>
          <w:rFonts w:ascii="Trebuchet MS" w:hAnsi="Trebuchet MS" w:cs="Arial"/>
          <w:sz w:val="22"/>
          <w:szCs w:val="22"/>
          <w:lang w:val="lt-LT"/>
        </w:rPr>
      </w:pPr>
      <w:r w:rsidRPr="00F27993">
        <w:rPr>
          <w:rFonts w:ascii="Trebuchet MS" w:hAnsi="Trebuchet MS" w:cs="Arial"/>
          <w:b/>
          <w:bCs/>
          <w:sz w:val="22"/>
          <w:szCs w:val="22"/>
          <w:lang w:val="lt-LT"/>
        </w:rPr>
        <w:t>LITGRID AB PERDAVIMO TINKLO ĮRENGINIUOSE TVARKOS APRAŠAS</w:t>
      </w:r>
    </w:p>
    <w:p w14:paraId="48D13867" w14:textId="6C85F373" w:rsidR="005E0B49" w:rsidRPr="00F27993" w:rsidRDefault="005E0B49" w:rsidP="00243974">
      <w:pPr>
        <w:pStyle w:val="BodyText"/>
        <w:numPr>
          <w:ilvl w:val="0"/>
          <w:numId w:val="32"/>
        </w:numPr>
        <w:tabs>
          <w:tab w:val="left" w:pos="567"/>
        </w:tabs>
        <w:spacing w:line="360" w:lineRule="auto"/>
        <w:jc w:val="center"/>
        <w:rPr>
          <w:rFonts w:ascii="Trebuchet MS" w:hAnsi="Trebuchet MS" w:cs="Arial"/>
          <w:b/>
          <w:sz w:val="22"/>
          <w:szCs w:val="22"/>
          <w:lang w:val="lt-LT"/>
        </w:rPr>
      </w:pPr>
      <w:r w:rsidRPr="00F27993">
        <w:rPr>
          <w:rFonts w:ascii="Trebuchet MS" w:hAnsi="Trebuchet MS" w:cs="Arial"/>
          <w:b/>
          <w:sz w:val="22"/>
          <w:szCs w:val="22"/>
          <w:lang w:val="lt-LT"/>
        </w:rPr>
        <w:t>BENDROSIOS NUOSTATOS</w:t>
      </w:r>
    </w:p>
    <w:p w14:paraId="69D97AE3" w14:textId="77777777" w:rsidR="00EB5C1C" w:rsidRPr="00F27993" w:rsidRDefault="00EB5C1C" w:rsidP="00243974">
      <w:pPr>
        <w:pStyle w:val="BodyText"/>
        <w:tabs>
          <w:tab w:val="left" w:pos="567"/>
        </w:tabs>
        <w:spacing w:line="360" w:lineRule="auto"/>
        <w:ind w:left="360"/>
        <w:jc w:val="center"/>
        <w:rPr>
          <w:rFonts w:ascii="Trebuchet MS" w:hAnsi="Trebuchet MS" w:cs="Arial"/>
          <w:b/>
          <w:sz w:val="22"/>
          <w:szCs w:val="22"/>
          <w:lang w:val="lt-LT"/>
        </w:rPr>
      </w:pPr>
    </w:p>
    <w:p w14:paraId="1D6DAFDF" w14:textId="4B83717F" w:rsidR="005E0B49" w:rsidRPr="00F27993" w:rsidRDefault="005E0B49" w:rsidP="00243974">
      <w:pPr>
        <w:pStyle w:val="BodyText"/>
        <w:numPr>
          <w:ilvl w:val="0"/>
          <w:numId w:val="1"/>
        </w:numPr>
        <w:tabs>
          <w:tab w:val="left" w:pos="567"/>
        </w:tabs>
        <w:spacing w:line="360" w:lineRule="auto"/>
        <w:ind w:left="0" w:firstLine="720"/>
        <w:jc w:val="both"/>
        <w:rPr>
          <w:rFonts w:ascii="Trebuchet MS" w:hAnsi="Trebuchet MS" w:cs="Arial"/>
          <w:sz w:val="22"/>
          <w:szCs w:val="22"/>
          <w:lang w:val="lt-LT"/>
        </w:rPr>
      </w:pPr>
      <w:r w:rsidRPr="00F27993">
        <w:rPr>
          <w:rFonts w:ascii="Trebuchet MS" w:hAnsi="Trebuchet MS" w:cs="Arial"/>
          <w:sz w:val="22"/>
          <w:szCs w:val="22"/>
          <w:lang w:val="lt-LT"/>
        </w:rPr>
        <w:t xml:space="preserve">Darbų organizavimo ir vykdymo LITGRID AB (toliau – Bendrovė) perdavimo tinklo įrenginiuose tvarkos aprašas (toliau – Aprašas) reglamentuoja Bendrovės darbuotojų ir </w:t>
      </w:r>
      <w:r w:rsidR="003936E6" w:rsidRPr="00F27993">
        <w:rPr>
          <w:rFonts w:ascii="Trebuchet MS" w:hAnsi="Trebuchet MS" w:cs="Arial"/>
          <w:sz w:val="22"/>
          <w:szCs w:val="22"/>
          <w:lang w:val="lt-LT"/>
        </w:rPr>
        <w:t>Bendrovės</w:t>
      </w:r>
      <w:r w:rsidR="003B58D3" w:rsidRPr="00F27993">
        <w:rPr>
          <w:rFonts w:ascii="Trebuchet MS" w:hAnsi="Trebuchet MS" w:cs="Arial"/>
          <w:sz w:val="22"/>
          <w:szCs w:val="22"/>
          <w:lang w:val="lt-LT"/>
        </w:rPr>
        <w:t xml:space="preserve"> </w:t>
      </w:r>
      <w:r w:rsidRPr="00F27993">
        <w:rPr>
          <w:rFonts w:ascii="Trebuchet MS" w:hAnsi="Trebuchet MS" w:cs="Arial"/>
          <w:sz w:val="22"/>
          <w:szCs w:val="22"/>
          <w:lang w:val="lt-LT"/>
        </w:rPr>
        <w:t>rangovų vykdomų darbų organizavimą ir atlikimą Bendrovės perdavimo tinklo įrenginiuose tvarką.</w:t>
      </w:r>
      <w:r w:rsidR="00055CEA" w:rsidRPr="00F27993">
        <w:rPr>
          <w:rFonts w:ascii="Trebuchet MS" w:hAnsi="Trebuchet MS" w:cs="Arial"/>
          <w:sz w:val="22"/>
          <w:szCs w:val="22"/>
          <w:lang w:val="lt-LT"/>
        </w:rPr>
        <w:t xml:space="preserve"> </w:t>
      </w:r>
      <w:r w:rsidR="003B58D3" w:rsidRPr="00F27993">
        <w:rPr>
          <w:rFonts w:ascii="Trebuchet MS" w:hAnsi="Trebuchet MS" w:cs="Arial"/>
          <w:sz w:val="22"/>
          <w:szCs w:val="22"/>
          <w:lang w:val="lt-LT"/>
        </w:rPr>
        <w:t>Aprašo tikslas – užtikrinti s</w:t>
      </w:r>
      <w:r w:rsidR="00055CEA" w:rsidRPr="00F27993">
        <w:rPr>
          <w:rFonts w:ascii="Trebuchet MS" w:hAnsi="Trebuchet MS" w:cs="Arial"/>
          <w:sz w:val="22"/>
          <w:szCs w:val="22"/>
          <w:lang w:val="lt-LT"/>
        </w:rPr>
        <w:t>aug</w:t>
      </w:r>
      <w:r w:rsidR="003B58D3" w:rsidRPr="00F27993">
        <w:rPr>
          <w:rFonts w:ascii="Trebuchet MS" w:hAnsi="Trebuchet MS" w:cs="Arial"/>
          <w:sz w:val="22"/>
          <w:szCs w:val="22"/>
          <w:lang w:val="lt-LT"/>
        </w:rPr>
        <w:t>ų</w:t>
      </w:r>
      <w:r w:rsidR="00055CEA" w:rsidRPr="00F27993">
        <w:rPr>
          <w:rFonts w:ascii="Trebuchet MS" w:hAnsi="Trebuchet MS" w:cs="Arial"/>
          <w:sz w:val="22"/>
          <w:szCs w:val="22"/>
          <w:lang w:val="lt-LT"/>
        </w:rPr>
        <w:t xml:space="preserve"> darbų organizavim</w:t>
      </w:r>
      <w:r w:rsidR="003B58D3" w:rsidRPr="00F27993">
        <w:rPr>
          <w:rFonts w:ascii="Trebuchet MS" w:hAnsi="Trebuchet MS" w:cs="Arial"/>
          <w:sz w:val="22"/>
          <w:szCs w:val="22"/>
          <w:lang w:val="lt-LT"/>
        </w:rPr>
        <w:t>ą</w:t>
      </w:r>
      <w:r w:rsidR="00055CEA" w:rsidRPr="00F27993">
        <w:rPr>
          <w:rFonts w:ascii="Trebuchet MS" w:hAnsi="Trebuchet MS" w:cs="Arial"/>
          <w:sz w:val="22"/>
          <w:szCs w:val="22"/>
          <w:lang w:val="lt-LT"/>
        </w:rPr>
        <w:t xml:space="preserve"> ir koordinavim</w:t>
      </w:r>
      <w:r w:rsidR="003B58D3" w:rsidRPr="00F27993">
        <w:rPr>
          <w:rFonts w:ascii="Trebuchet MS" w:hAnsi="Trebuchet MS" w:cs="Arial"/>
          <w:sz w:val="22"/>
          <w:szCs w:val="22"/>
          <w:lang w:val="lt-LT"/>
        </w:rPr>
        <w:t>ą,</w:t>
      </w:r>
      <w:r w:rsidR="00055CEA" w:rsidRPr="00F27993">
        <w:rPr>
          <w:rFonts w:ascii="Trebuchet MS" w:hAnsi="Trebuchet MS" w:cs="Arial"/>
          <w:sz w:val="22"/>
          <w:szCs w:val="22"/>
          <w:lang w:val="lt-LT"/>
        </w:rPr>
        <w:t xml:space="preserve"> tiksliai įvardin</w:t>
      </w:r>
      <w:r w:rsidR="003B58D3" w:rsidRPr="00F27993">
        <w:rPr>
          <w:rFonts w:ascii="Trebuchet MS" w:hAnsi="Trebuchet MS" w:cs="Arial"/>
          <w:sz w:val="22"/>
          <w:szCs w:val="22"/>
          <w:lang w:val="lt-LT"/>
        </w:rPr>
        <w:t>ant</w:t>
      </w:r>
      <w:r w:rsidR="00055CEA" w:rsidRPr="00F27993">
        <w:rPr>
          <w:rFonts w:ascii="Trebuchet MS" w:hAnsi="Trebuchet MS" w:cs="Arial"/>
          <w:sz w:val="22"/>
          <w:szCs w:val="22"/>
          <w:lang w:val="lt-LT"/>
        </w:rPr>
        <w:t xml:space="preserve"> funkcijas, pareigas ir veiksmus, kuriuos atlieka Bendrovės ir </w:t>
      </w:r>
      <w:r w:rsidR="003B58D3" w:rsidRPr="00F27993">
        <w:rPr>
          <w:rFonts w:ascii="Trebuchet MS" w:hAnsi="Trebuchet MS" w:cs="Arial"/>
          <w:sz w:val="22"/>
          <w:szCs w:val="22"/>
          <w:lang w:val="lt-LT"/>
        </w:rPr>
        <w:t>jos r</w:t>
      </w:r>
      <w:r w:rsidR="00055CEA" w:rsidRPr="00F27993">
        <w:rPr>
          <w:rFonts w:ascii="Trebuchet MS" w:hAnsi="Trebuchet MS" w:cs="Arial"/>
          <w:sz w:val="22"/>
          <w:szCs w:val="22"/>
          <w:lang w:val="lt-LT"/>
        </w:rPr>
        <w:t>angov</w:t>
      </w:r>
      <w:r w:rsidR="003B58D3" w:rsidRPr="00F27993">
        <w:rPr>
          <w:rFonts w:ascii="Trebuchet MS" w:hAnsi="Trebuchet MS" w:cs="Arial"/>
          <w:sz w:val="22"/>
          <w:szCs w:val="22"/>
          <w:lang w:val="lt-LT"/>
        </w:rPr>
        <w:t>ų</w:t>
      </w:r>
      <w:r w:rsidR="00055CEA" w:rsidRPr="00F27993">
        <w:rPr>
          <w:rFonts w:ascii="Trebuchet MS" w:hAnsi="Trebuchet MS" w:cs="Arial"/>
          <w:sz w:val="22"/>
          <w:szCs w:val="22"/>
          <w:lang w:val="lt-LT"/>
        </w:rPr>
        <w:t xml:space="preserve"> atsakingi asmenys.</w:t>
      </w:r>
    </w:p>
    <w:p w14:paraId="1400B96F" w14:textId="18109214" w:rsidR="005E0B49" w:rsidRPr="00F27993" w:rsidRDefault="005E0B49" w:rsidP="00243974">
      <w:pPr>
        <w:pStyle w:val="BodyText"/>
        <w:numPr>
          <w:ilvl w:val="0"/>
          <w:numId w:val="1"/>
        </w:numPr>
        <w:tabs>
          <w:tab w:val="left" w:pos="567"/>
        </w:tabs>
        <w:spacing w:line="360" w:lineRule="auto"/>
        <w:ind w:left="0" w:firstLine="720"/>
        <w:jc w:val="both"/>
        <w:rPr>
          <w:rFonts w:ascii="Trebuchet MS" w:hAnsi="Trebuchet MS" w:cs="Arial"/>
          <w:sz w:val="22"/>
          <w:szCs w:val="22"/>
          <w:lang w:val="lt-LT"/>
        </w:rPr>
      </w:pPr>
      <w:r w:rsidRPr="00F27993">
        <w:rPr>
          <w:rFonts w:ascii="Trebuchet MS" w:hAnsi="Trebuchet MS" w:cs="Arial"/>
          <w:sz w:val="22"/>
          <w:szCs w:val="22"/>
          <w:lang w:val="lt-LT"/>
        </w:rPr>
        <w:t xml:space="preserve">Aprašas yra privalomas Bendrovės </w:t>
      </w:r>
      <w:r w:rsidR="00E552F1" w:rsidRPr="00F27993">
        <w:rPr>
          <w:rFonts w:ascii="Trebuchet MS" w:hAnsi="Trebuchet MS" w:cs="Arial"/>
          <w:sz w:val="22"/>
          <w:szCs w:val="22"/>
          <w:lang w:val="lt-LT"/>
        </w:rPr>
        <w:t>darbuotojams</w:t>
      </w:r>
      <w:r w:rsidRPr="00F27993">
        <w:rPr>
          <w:rFonts w:ascii="Trebuchet MS" w:hAnsi="Trebuchet MS" w:cs="Arial"/>
          <w:sz w:val="22"/>
          <w:szCs w:val="22"/>
          <w:lang w:val="lt-LT"/>
        </w:rPr>
        <w:t xml:space="preserve">, </w:t>
      </w:r>
      <w:r w:rsidR="00E552F1" w:rsidRPr="00F27993">
        <w:rPr>
          <w:rFonts w:ascii="Trebuchet MS" w:hAnsi="Trebuchet MS" w:cs="Arial"/>
          <w:sz w:val="22"/>
          <w:szCs w:val="22"/>
          <w:lang w:val="lt-LT"/>
        </w:rPr>
        <w:t xml:space="preserve">vykdantiems </w:t>
      </w:r>
      <w:r w:rsidRPr="00F27993">
        <w:rPr>
          <w:rFonts w:ascii="Trebuchet MS" w:hAnsi="Trebuchet MS" w:cs="Arial"/>
          <w:sz w:val="22"/>
          <w:szCs w:val="22"/>
          <w:lang w:val="lt-LT"/>
        </w:rPr>
        <w:t xml:space="preserve">ar rangos būdu </w:t>
      </w:r>
      <w:r w:rsidR="00E552F1" w:rsidRPr="00F27993">
        <w:rPr>
          <w:rFonts w:ascii="Trebuchet MS" w:hAnsi="Trebuchet MS" w:cs="Arial"/>
          <w:sz w:val="22"/>
          <w:szCs w:val="22"/>
          <w:lang w:val="lt-LT"/>
        </w:rPr>
        <w:t xml:space="preserve">organizuojantiems </w:t>
      </w:r>
      <w:r w:rsidR="005F16A9" w:rsidRPr="00F27993">
        <w:rPr>
          <w:rFonts w:ascii="Trebuchet MS" w:hAnsi="Trebuchet MS" w:cs="Arial"/>
          <w:sz w:val="22"/>
          <w:szCs w:val="22"/>
          <w:lang w:val="lt-LT"/>
        </w:rPr>
        <w:t>darbus perdavimo tinklo</w:t>
      </w:r>
      <w:r w:rsidR="000B66F3" w:rsidRPr="00F27993">
        <w:rPr>
          <w:rFonts w:ascii="Trebuchet MS" w:hAnsi="Trebuchet MS" w:cs="Arial"/>
          <w:sz w:val="22"/>
          <w:szCs w:val="22"/>
          <w:lang w:val="lt-LT"/>
        </w:rPr>
        <w:t xml:space="preserve"> objektų apsaugos zonose, teritorijose, perdavimo tinklo</w:t>
      </w:r>
      <w:r w:rsidR="005F16A9" w:rsidRPr="00F27993">
        <w:rPr>
          <w:rFonts w:ascii="Trebuchet MS" w:hAnsi="Trebuchet MS" w:cs="Arial"/>
          <w:sz w:val="22"/>
          <w:szCs w:val="22"/>
          <w:lang w:val="lt-LT"/>
        </w:rPr>
        <w:t xml:space="preserve"> įrenginiuose</w:t>
      </w:r>
      <w:r w:rsidR="003936E6" w:rsidRPr="00F27993">
        <w:rPr>
          <w:rFonts w:ascii="Trebuchet MS" w:hAnsi="Trebuchet MS" w:cs="Arial"/>
          <w:sz w:val="22"/>
          <w:szCs w:val="22"/>
          <w:lang w:val="lt-LT"/>
        </w:rPr>
        <w:t>,</w:t>
      </w:r>
      <w:r w:rsidR="00C32A18" w:rsidRPr="00F27993">
        <w:rPr>
          <w:rFonts w:ascii="Trebuchet MS" w:hAnsi="Trebuchet MS" w:cs="Arial"/>
          <w:sz w:val="22"/>
          <w:szCs w:val="22"/>
          <w:lang w:val="lt-LT"/>
        </w:rPr>
        <w:t xml:space="preserve"> duomenų perdavimo ir valdymo įrenginiuose, </w:t>
      </w:r>
      <w:r w:rsidR="000B66F3" w:rsidRPr="00F27993">
        <w:rPr>
          <w:rFonts w:ascii="Trebuchet MS" w:hAnsi="Trebuchet MS" w:cs="Arial"/>
          <w:sz w:val="22"/>
          <w:szCs w:val="22"/>
          <w:lang w:val="lt-LT"/>
        </w:rPr>
        <w:t xml:space="preserve">fizinės </w:t>
      </w:r>
      <w:r w:rsidR="00FE344A" w:rsidRPr="00F27993">
        <w:rPr>
          <w:rFonts w:ascii="Trebuchet MS" w:hAnsi="Trebuchet MS" w:cs="Arial"/>
          <w:sz w:val="22"/>
          <w:szCs w:val="22"/>
          <w:lang w:val="lt-LT"/>
        </w:rPr>
        <w:t>saugos ir gaisrinės saugos sistemose</w:t>
      </w:r>
      <w:r w:rsidR="00C32A18" w:rsidRPr="00F27993">
        <w:rPr>
          <w:rFonts w:ascii="Trebuchet MS" w:hAnsi="Trebuchet MS" w:cs="Arial"/>
          <w:sz w:val="22"/>
          <w:szCs w:val="22"/>
          <w:lang w:val="lt-LT"/>
        </w:rPr>
        <w:t>.</w:t>
      </w:r>
      <w:r w:rsidR="003936E6" w:rsidRPr="00F27993">
        <w:rPr>
          <w:rFonts w:ascii="Trebuchet MS" w:hAnsi="Trebuchet MS" w:cs="Arial"/>
          <w:sz w:val="22"/>
          <w:szCs w:val="22"/>
          <w:lang w:val="lt-LT"/>
        </w:rPr>
        <w:t xml:space="preserve"> Bendrovės rangovams, su kuriais Bendrovė yra pasirašiusi sutartis</w:t>
      </w:r>
      <w:r w:rsidR="005F16A9" w:rsidRPr="00F27993">
        <w:rPr>
          <w:rFonts w:ascii="Trebuchet MS" w:hAnsi="Trebuchet MS" w:cs="Arial"/>
          <w:sz w:val="22"/>
          <w:szCs w:val="22"/>
          <w:lang w:val="lt-LT"/>
        </w:rPr>
        <w:t xml:space="preserve"> (</w:t>
      </w:r>
      <w:r w:rsidRPr="00F27993">
        <w:rPr>
          <w:rFonts w:ascii="Trebuchet MS" w:hAnsi="Trebuchet MS" w:cs="Arial"/>
          <w:sz w:val="22"/>
          <w:szCs w:val="22"/>
          <w:lang w:val="lt-LT"/>
        </w:rPr>
        <w:t>eksploatavimo</w:t>
      </w:r>
      <w:r w:rsidR="005F16A9" w:rsidRPr="00F27993">
        <w:rPr>
          <w:rFonts w:ascii="Trebuchet MS" w:hAnsi="Trebuchet MS" w:cs="Arial"/>
          <w:sz w:val="22"/>
          <w:szCs w:val="22"/>
          <w:lang w:val="lt-LT"/>
        </w:rPr>
        <w:t>,</w:t>
      </w:r>
      <w:r w:rsidR="00325D01" w:rsidRPr="00F27993">
        <w:rPr>
          <w:rFonts w:ascii="Trebuchet MS" w:hAnsi="Trebuchet MS" w:cs="Arial"/>
          <w:sz w:val="22"/>
          <w:szCs w:val="22"/>
          <w:lang w:val="lt-LT"/>
        </w:rPr>
        <w:t xml:space="preserve"> </w:t>
      </w:r>
      <w:r w:rsidRPr="00F27993">
        <w:rPr>
          <w:rFonts w:ascii="Trebuchet MS" w:hAnsi="Trebuchet MS" w:cs="Arial"/>
          <w:sz w:val="22"/>
          <w:szCs w:val="22"/>
          <w:lang w:val="lt-LT"/>
        </w:rPr>
        <w:t xml:space="preserve">rekonstravimo </w:t>
      </w:r>
      <w:r w:rsidR="002A163C" w:rsidRPr="00F27993">
        <w:rPr>
          <w:rFonts w:ascii="Trebuchet MS" w:hAnsi="Trebuchet MS" w:cs="Arial"/>
          <w:sz w:val="22"/>
          <w:szCs w:val="22"/>
          <w:lang w:val="lt-LT"/>
        </w:rPr>
        <w:t>ar</w:t>
      </w:r>
      <w:r w:rsidRPr="00F27993">
        <w:rPr>
          <w:rFonts w:ascii="Trebuchet MS" w:hAnsi="Trebuchet MS" w:cs="Arial"/>
          <w:sz w:val="22"/>
          <w:szCs w:val="22"/>
          <w:lang w:val="lt-LT"/>
        </w:rPr>
        <w:t xml:space="preserve"> </w:t>
      </w:r>
      <w:r w:rsidR="000B66F3" w:rsidRPr="00F27993">
        <w:rPr>
          <w:rFonts w:ascii="Trebuchet MS" w:hAnsi="Trebuchet MS" w:cs="Arial"/>
          <w:sz w:val="22"/>
          <w:szCs w:val="22"/>
          <w:lang w:val="lt-LT"/>
        </w:rPr>
        <w:t xml:space="preserve">naujos </w:t>
      </w:r>
      <w:r w:rsidRPr="00F27993">
        <w:rPr>
          <w:rFonts w:ascii="Trebuchet MS" w:hAnsi="Trebuchet MS" w:cs="Arial"/>
          <w:sz w:val="22"/>
          <w:szCs w:val="22"/>
          <w:lang w:val="lt-LT"/>
        </w:rPr>
        <w:t>statybos</w:t>
      </w:r>
      <w:r w:rsidR="005F16A9" w:rsidRPr="00F27993">
        <w:rPr>
          <w:rFonts w:ascii="Trebuchet MS" w:hAnsi="Trebuchet MS" w:cs="Arial"/>
          <w:sz w:val="22"/>
          <w:szCs w:val="22"/>
          <w:lang w:val="lt-LT"/>
        </w:rPr>
        <w:t>)</w:t>
      </w:r>
      <w:r w:rsidRPr="00F27993">
        <w:rPr>
          <w:rFonts w:ascii="Trebuchet MS" w:hAnsi="Trebuchet MS" w:cs="Arial"/>
          <w:sz w:val="22"/>
          <w:szCs w:val="22"/>
          <w:lang w:val="lt-LT"/>
        </w:rPr>
        <w:t>.</w:t>
      </w:r>
      <w:r w:rsidR="00E552F1" w:rsidRPr="00F27993">
        <w:rPr>
          <w:rFonts w:ascii="Trebuchet MS" w:hAnsi="Trebuchet MS" w:cs="Arial"/>
          <w:sz w:val="22"/>
          <w:szCs w:val="22"/>
          <w:lang w:val="lt-LT"/>
        </w:rPr>
        <w:t xml:space="preserve"> Bendrovės darbuotojai su šiuo Aprašu supažindinami pasirašytinai per dokumentų valdymo sistemą</w:t>
      </w:r>
      <w:r w:rsidR="000B66F3" w:rsidRPr="00F27993">
        <w:rPr>
          <w:rFonts w:ascii="Trebuchet MS" w:hAnsi="Trebuchet MS" w:cs="Arial"/>
          <w:sz w:val="22"/>
          <w:szCs w:val="22"/>
          <w:lang w:val="lt-LT"/>
        </w:rPr>
        <w:t>, rangovams dokumento naują versiją išsiunčia asmenys atsakingi už sutarčių valdymą</w:t>
      </w:r>
      <w:r w:rsidR="00E552F1" w:rsidRPr="00F27993">
        <w:rPr>
          <w:rFonts w:ascii="Trebuchet MS" w:hAnsi="Trebuchet MS" w:cs="Arial"/>
          <w:sz w:val="22"/>
          <w:szCs w:val="22"/>
          <w:lang w:val="lt-LT"/>
        </w:rPr>
        <w:t>.</w:t>
      </w:r>
    </w:p>
    <w:p w14:paraId="7AD68C5F" w14:textId="5A67CEFA" w:rsidR="005E0B49" w:rsidRPr="00F27993" w:rsidRDefault="005E0B49" w:rsidP="00243974">
      <w:pPr>
        <w:pStyle w:val="BodyText"/>
        <w:numPr>
          <w:ilvl w:val="0"/>
          <w:numId w:val="1"/>
        </w:numPr>
        <w:tabs>
          <w:tab w:val="left" w:pos="567"/>
        </w:tabs>
        <w:spacing w:line="360" w:lineRule="auto"/>
        <w:ind w:left="0" w:firstLine="720"/>
        <w:jc w:val="both"/>
        <w:rPr>
          <w:rFonts w:ascii="Trebuchet MS" w:hAnsi="Trebuchet MS" w:cs="Arial"/>
          <w:sz w:val="22"/>
          <w:szCs w:val="22"/>
          <w:lang w:val="lt-LT"/>
        </w:rPr>
      </w:pPr>
      <w:r w:rsidRPr="00F27993">
        <w:rPr>
          <w:rFonts w:ascii="Trebuchet MS" w:hAnsi="Trebuchet MS" w:cs="Arial"/>
          <w:sz w:val="22"/>
          <w:szCs w:val="22"/>
          <w:lang w:val="lt-LT"/>
        </w:rPr>
        <w:t xml:space="preserve">Bendrovės </w:t>
      </w:r>
      <w:r w:rsidR="00662DAC" w:rsidRPr="00F27993">
        <w:rPr>
          <w:rFonts w:ascii="Trebuchet MS" w:hAnsi="Trebuchet MS" w:cs="Arial"/>
          <w:sz w:val="22"/>
          <w:szCs w:val="22"/>
          <w:lang w:val="lt-LT"/>
        </w:rPr>
        <w:t xml:space="preserve">padalinių (Infrastruktūros priežiūros </w:t>
      </w:r>
      <w:r w:rsidR="000F5034" w:rsidRPr="00F27993">
        <w:rPr>
          <w:rFonts w:ascii="Trebuchet MS" w:hAnsi="Trebuchet MS" w:cs="Arial"/>
          <w:sz w:val="22"/>
          <w:szCs w:val="22"/>
          <w:lang w:val="lt-LT"/>
        </w:rPr>
        <w:t>centro</w:t>
      </w:r>
      <w:r w:rsidR="00662DAC" w:rsidRPr="00F27993">
        <w:rPr>
          <w:rFonts w:ascii="Trebuchet MS" w:hAnsi="Trebuchet MS" w:cs="Arial"/>
          <w:sz w:val="22"/>
          <w:szCs w:val="22"/>
          <w:lang w:val="lt-LT"/>
        </w:rPr>
        <w:t xml:space="preserve">, Informacinių technologijų ir telekomunikacijų </w:t>
      </w:r>
      <w:r w:rsidR="000F5034" w:rsidRPr="00F27993">
        <w:rPr>
          <w:rFonts w:ascii="Trebuchet MS" w:hAnsi="Trebuchet MS" w:cs="Arial"/>
          <w:sz w:val="22"/>
          <w:szCs w:val="22"/>
          <w:lang w:val="lt-LT"/>
        </w:rPr>
        <w:t>centro</w:t>
      </w:r>
      <w:r w:rsidR="00662DAC" w:rsidRPr="00F27993">
        <w:rPr>
          <w:rFonts w:ascii="Trebuchet MS" w:hAnsi="Trebuchet MS" w:cs="Arial"/>
          <w:sz w:val="22"/>
          <w:szCs w:val="22"/>
          <w:lang w:val="lt-LT"/>
        </w:rPr>
        <w:t xml:space="preserve">, </w:t>
      </w:r>
      <w:r w:rsidR="00241C8C">
        <w:rPr>
          <w:rFonts w:ascii="Trebuchet MS" w:hAnsi="Trebuchet MS" w:cs="Arial"/>
          <w:sz w:val="22"/>
          <w:szCs w:val="22"/>
          <w:lang w:val="lt-LT"/>
        </w:rPr>
        <w:t>Sisteminių įrenginių priežiūros</w:t>
      </w:r>
      <w:r w:rsidR="00662DAC" w:rsidRPr="00F27993">
        <w:rPr>
          <w:rFonts w:ascii="Trebuchet MS" w:hAnsi="Trebuchet MS" w:cs="Arial"/>
          <w:sz w:val="22"/>
          <w:szCs w:val="22"/>
          <w:lang w:val="lt-LT"/>
        </w:rPr>
        <w:t xml:space="preserve"> skyri</w:t>
      </w:r>
      <w:r w:rsidR="00275D9A">
        <w:rPr>
          <w:rFonts w:ascii="Trebuchet MS" w:hAnsi="Trebuchet MS" w:cs="Arial"/>
          <w:sz w:val="22"/>
          <w:szCs w:val="22"/>
          <w:lang w:val="lt-LT"/>
        </w:rPr>
        <w:t>a</w:t>
      </w:r>
      <w:r w:rsidR="00662DAC" w:rsidRPr="00F27993">
        <w:rPr>
          <w:rFonts w:ascii="Trebuchet MS" w:hAnsi="Trebuchet MS" w:cs="Arial"/>
          <w:sz w:val="22"/>
          <w:szCs w:val="22"/>
          <w:lang w:val="lt-LT"/>
        </w:rPr>
        <w:t>us, Fizinės saugos skyri</w:t>
      </w:r>
      <w:r w:rsidR="000F5034" w:rsidRPr="00F27993">
        <w:rPr>
          <w:rFonts w:ascii="Trebuchet MS" w:hAnsi="Trebuchet MS" w:cs="Arial"/>
          <w:sz w:val="22"/>
          <w:szCs w:val="22"/>
          <w:lang w:val="lt-LT"/>
        </w:rPr>
        <w:t>a</w:t>
      </w:r>
      <w:r w:rsidR="00662DAC" w:rsidRPr="00F27993">
        <w:rPr>
          <w:rFonts w:ascii="Trebuchet MS" w:hAnsi="Trebuchet MS" w:cs="Arial"/>
          <w:sz w:val="22"/>
          <w:szCs w:val="22"/>
          <w:lang w:val="lt-LT"/>
        </w:rPr>
        <w:t xml:space="preserve">us, </w:t>
      </w:r>
      <w:r w:rsidR="00275D9A">
        <w:rPr>
          <w:rFonts w:ascii="Trebuchet MS" w:hAnsi="Trebuchet MS" w:cs="Arial"/>
          <w:sz w:val="22"/>
          <w:szCs w:val="22"/>
          <w:lang w:val="lt-LT"/>
        </w:rPr>
        <w:t>Pastočių p</w:t>
      </w:r>
      <w:r w:rsidR="00662DAC" w:rsidRPr="00F27993">
        <w:rPr>
          <w:rFonts w:ascii="Trebuchet MS" w:hAnsi="Trebuchet MS" w:cs="Arial"/>
          <w:sz w:val="22"/>
          <w:szCs w:val="22"/>
          <w:lang w:val="lt-LT"/>
        </w:rPr>
        <w:t>rojektų skyri</w:t>
      </w:r>
      <w:r w:rsidR="000F5034" w:rsidRPr="00F27993">
        <w:rPr>
          <w:rFonts w:ascii="Trebuchet MS" w:hAnsi="Trebuchet MS" w:cs="Arial"/>
          <w:sz w:val="22"/>
          <w:szCs w:val="22"/>
          <w:lang w:val="lt-LT"/>
        </w:rPr>
        <w:t>a</w:t>
      </w:r>
      <w:r w:rsidR="00662DAC" w:rsidRPr="00F27993">
        <w:rPr>
          <w:rFonts w:ascii="Trebuchet MS" w:hAnsi="Trebuchet MS" w:cs="Arial"/>
          <w:sz w:val="22"/>
          <w:szCs w:val="22"/>
          <w:lang w:val="lt-LT"/>
        </w:rPr>
        <w:t xml:space="preserve">us, </w:t>
      </w:r>
      <w:r w:rsidR="00275D9A">
        <w:rPr>
          <w:rFonts w:ascii="Trebuchet MS" w:hAnsi="Trebuchet MS" w:cs="Arial"/>
          <w:sz w:val="22"/>
          <w:szCs w:val="22"/>
          <w:lang w:val="lt-LT"/>
        </w:rPr>
        <w:t>Tinklo pertvarkymo p</w:t>
      </w:r>
      <w:r w:rsidR="00275D9A" w:rsidRPr="00F27993">
        <w:rPr>
          <w:rFonts w:ascii="Trebuchet MS" w:hAnsi="Trebuchet MS" w:cs="Arial"/>
          <w:sz w:val="22"/>
          <w:szCs w:val="22"/>
          <w:lang w:val="lt-LT"/>
        </w:rPr>
        <w:t>rojektų skyriaus</w:t>
      </w:r>
      <w:r w:rsidR="00275D9A">
        <w:rPr>
          <w:rFonts w:ascii="Trebuchet MS" w:hAnsi="Trebuchet MS" w:cs="Arial"/>
          <w:sz w:val="22"/>
          <w:szCs w:val="22"/>
          <w:lang w:val="lt-LT"/>
        </w:rPr>
        <w:t>, Klientų p</w:t>
      </w:r>
      <w:r w:rsidR="00275D9A" w:rsidRPr="00F27993">
        <w:rPr>
          <w:rFonts w:ascii="Trebuchet MS" w:hAnsi="Trebuchet MS" w:cs="Arial"/>
          <w:sz w:val="22"/>
          <w:szCs w:val="22"/>
          <w:lang w:val="lt-LT"/>
        </w:rPr>
        <w:t>rojektų skyriaus</w:t>
      </w:r>
      <w:r w:rsidR="00275D9A">
        <w:rPr>
          <w:rFonts w:ascii="Trebuchet MS" w:hAnsi="Trebuchet MS" w:cs="Arial"/>
          <w:sz w:val="22"/>
          <w:szCs w:val="22"/>
          <w:lang w:val="lt-LT"/>
        </w:rPr>
        <w:t>,</w:t>
      </w:r>
      <w:r w:rsidR="00275D9A" w:rsidRPr="00F27993">
        <w:rPr>
          <w:rFonts w:ascii="Trebuchet MS" w:hAnsi="Trebuchet MS" w:cs="Arial"/>
          <w:sz w:val="22"/>
          <w:szCs w:val="22"/>
          <w:lang w:val="lt-LT"/>
        </w:rPr>
        <w:t xml:space="preserve"> </w:t>
      </w:r>
      <w:r w:rsidR="00662DAC" w:rsidRPr="00F27993">
        <w:rPr>
          <w:rFonts w:ascii="Trebuchet MS" w:hAnsi="Trebuchet MS" w:cs="Arial"/>
          <w:sz w:val="22"/>
          <w:szCs w:val="22"/>
          <w:lang w:val="lt-LT"/>
        </w:rPr>
        <w:t xml:space="preserve">Sinchronizacijos programos </w:t>
      </w:r>
      <w:r w:rsidR="00275D9A">
        <w:rPr>
          <w:rFonts w:ascii="Trebuchet MS" w:hAnsi="Trebuchet MS" w:cs="Arial"/>
          <w:sz w:val="22"/>
          <w:szCs w:val="22"/>
          <w:lang w:val="lt-LT"/>
        </w:rPr>
        <w:t>įgyvendinimo cento</w:t>
      </w:r>
      <w:r w:rsidR="00662DAC" w:rsidRPr="00F27993">
        <w:rPr>
          <w:rFonts w:ascii="Trebuchet MS" w:hAnsi="Trebuchet MS" w:cs="Arial"/>
          <w:sz w:val="22"/>
          <w:szCs w:val="22"/>
          <w:lang w:val="lt-LT"/>
        </w:rPr>
        <w:t xml:space="preserve">) </w:t>
      </w:r>
      <w:r w:rsidR="005F16A9" w:rsidRPr="00F27993">
        <w:rPr>
          <w:rFonts w:ascii="Trebuchet MS" w:hAnsi="Trebuchet MS" w:cs="Arial"/>
          <w:sz w:val="22"/>
          <w:szCs w:val="22"/>
          <w:lang w:val="lt-LT"/>
        </w:rPr>
        <w:t>darbuotojai</w:t>
      </w:r>
      <w:r w:rsidRPr="00F27993">
        <w:rPr>
          <w:rFonts w:ascii="Trebuchet MS" w:hAnsi="Trebuchet MS" w:cs="Arial"/>
          <w:sz w:val="22"/>
          <w:szCs w:val="22"/>
          <w:lang w:val="lt-LT"/>
        </w:rPr>
        <w:t>, organizuojantys darbus rangos būdu (toliau - Užsa</w:t>
      </w:r>
      <w:r w:rsidR="003D23A7" w:rsidRPr="00F27993">
        <w:rPr>
          <w:rFonts w:ascii="Trebuchet MS" w:hAnsi="Trebuchet MS" w:cs="Arial"/>
          <w:sz w:val="22"/>
          <w:szCs w:val="22"/>
          <w:lang w:val="lt-LT"/>
        </w:rPr>
        <w:t>k</w:t>
      </w:r>
      <w:r w:rsidRPr="00F27993">
        <w:rPr>
          <w:rFonts w:ascii="Trebuchet MS" w:hAnsi="Trebuchet MS" w:cs="Arial"/>
          <w:sz w:val="22"/>
          <w:szCs w:val="22"/>
          <w:lang w:val="lt-LT"/>
        </w:rPr>
        <w:t>ovas)</w:t>
      </w:r>
      <w:r w:rsidR="00A51CE1" w:rsidRPr="00F27993">
        <w:rPr>
          <w:rFonts w:ascii="Trebuchet MS" w:hAnsi="Trebuchet MS" w:cs="Arial"/>
          <w:sz w:val="22"/>
          <w:szCs w:val="22"/>
          <w:lang w:val="lt-LT"/>
        </w:rPr>
        <w:t>,</w:t>
      </w:r>
      <w:r w:rsidRPr="00F27993">
        <w:rPr>
          <w:rFonts w:ascii="Trebuchet MS" w:hAnsi="Trebuchet MS" w:cs="Arial"/>
          <w:sz w:val="22"/>
          <w:szCs w:val="22"/>
          <w:lang w:val="lt-LT"/>
        </w:rPr>
        <w:t xml:space="preserve"> ir </w:t>
      </w:r>
      <w:r w:rsidR="005F16A9" w:rsidRPr="00F27993">
        <w:rPr>
          <w:rFonts w:ascii="Trebuchet MS" w:hAnsi="Trebuchet MS" w:cs="Arial"/>
          <w:sz w:val="22"/>
          <w:szCs w:val="22"/>
          <w:lang w:val="lt-LT"/>
        </w:rPr>
        <w:t>r</w:t>
      </w:r>
      <w:r w:rsidRPr="00F27993">
        <w:rPr>
          <w:rFonts w:ascii="Trebuchet MS" w:hAnsi="Trebuchet MS" w:cs="Arial"/>
          <w:sz w:val="22"/>
          <w:szCs w:val="22"/>
          <w:lang w:val="lt-LT"/>
        </w:rPr>
        <w:t xml:space="preserve">angovas privalo vadovautis saugą ir sveikatą darbe reglamentuojančiais Lietuvos Respublikos įstatymais, </w:t>
      </w:r>
      <w:r w:rsidR="005F16A9" w:rsidRPr="00F27993">
        <w:rPr>
          <w:rFonts w:ascii="Trebuchet MS" w:hAnsi="Trebuchet MS" w:cs="Arial"/>
          <w:sz w:val="22"/>
          <w:szCs w:val="22"/>
          <w:lang w:val="lt-LT"/>
        </w:rPr>
        <w:t xml:space="preserve">poįstatyminiais aktais, </w:t>
      </w:r>
      <w:r w:rsidR="002A163C" w:rsidRPr="00F27993">
        <w:rPr>
          <w:rFonts w:ascii="Trebuchet MS" w:hAnsi="Trebuchet MS" w:cs="Arial"/>
          <w:sz w:val="22"/>
          <w:szCs w:val="22"/>
          <w:lang w:val="lt-LT"/>
        </w:rPr>
        <w:t>Elektrinių ir elektros tinklų eksploatavimo taisyklių,</w:t>
      </w:r>
      <w:r w:rsidR="00702EE5" w:rsidRPr="00F27993">
        <w:rPr>
          <w:rFonts w:ascii="Trebuchet MS" w:hAnsi="Trebuchet MS" w:cs="Arial"/>
          <w:sz w:val="22"/>
          <w:szCs w:val="22"/>
          <w:lang w:val="lt-LT"/>
        </w:rPr>
        <w:t xml:space="preserve"> Saugos eksploatuojant elektros įrenginius taisyklių,</w:t>
      </w:r>
      <w:r w:rsidR="002A163C" w:rsidRPr="00F27993">
        <w:rPr>
          <w:rFonts w:ascii="Trebuchet MS" w:hAnsi="Trebuchet MS" w:cs="Arial"/>
          <w:sz w:val="22"/>
          <w:szCs w:val="22"/>
          <w:lang w:val="lt-LT"/>
        </w:rPr>
        <w:t xml:space="preserve"> Dispečerinio elektros energetikos sistemos valdymo nuostatų</w:t>
      </w:r>
      <w:r w:rsidR="005F16A9" w:rsidRPr="00F27993">
        <w:rPr>
          <w:rFonts w:ascii="Trebuchet MS" w:hAnsi="Trebuchet MS" w:cs="Arial"/>
          <w:sz w:val="22"/>
          <w:szCs w:val="22"/>
          <w:lang w:val="lt-LT"/>
        </w:rPr>
        <w:t xml:space="preserve"> galiojančiomis redakcijomis</w:t>
      </w:r>
      <w:r w:rsidR="002A163C" w:rsidRPr="00F27993">
        <w:rPr>
          <w:rFonts w:ascii="Trebuchet MS" w:hAnsi="Trebuchet MS" w:cs="Arial"/>
          <w:sz w:val="22"/>
          <w:szCs w:val="22"/>
          <w:lang w:val="lt-LT"/>
        </w:rPr>
        <w:t xml:space="preserve">, kitų elektros įrenginių operatyvinį valdymą ir techninę priežiūrą reglamentuojančių </w:t>
      </w:r>
      <w:r w:rsidR="00C43386" w:rsidRPr="00F27993">
        <w:rPr>
          <w:rFonts w:ascii="Trebuchet MS" w:hAnsi="Trebuchet MS" w:cs="Arial"/>
          <w:sz w:val="22"/>
          <w:szCs w:val="22"/>
          <w:lang w:val="lt-LT"/>
        </w:rPr>
        <w:t xml:space="preserve">išorinių </w:t>
      </w:r>
      <w:r w:rsidR="002A163C" w:rsidRPr="00F27993">
        <w:rPr>
          <w:rFonts w:ascii="Trebuchet MS" w:hAnsi="Trebuchet MS" w:cs="Arial"/>
          <w:sz w:val="22"/>
          <w:szCs w:val="22"/>
          <w:lang w:val="lt-LT"/>
        </w:rPr>
        <w:t xml:space="preserve">teisės aktų, </w:t>
      </w:r>
      <w:r w:rsidRPr="00F27993">
        <w:rPr>
          <w:rFonts w:ascii="Trebuchet MS" w:hAnsi="Trebuchet MS" w:cs="Arial"/>
          <w:sz w:val="22"/>
          <w:szCs w:val="22"/>
          <w:lang w:val="lt-LT"/>
        </w:rPr>
        <w:t>Bendrovės vidaus teisės akt</w:t>
      </w:r>
      <w:r w:rsidR="00C43386" w:rsidRPr="00F27993">
        <w:rPr>
          <w:rFonts w:ascii="Trebuchet MS" w:hAnsi="Trebuchet MS" w:cs="Arial"/>
          <w:sz w:val="22"/>
          <w:szCs w:val="22"/>
          <w:lang w:val="lt-LT"/>
        </w:rPr>
        <w:t>ų</w:t>
      </w:r>
      <w:r w:rsidRPr="00F27993">
        <w:rPr>
          <w:rFonts w:ascii="Trebuchet MS" w:hAnsi="Trebuchet MS" w:cs="Arial"/>
          <w:sz w:val="22"/>
          <w:szCs w:val="22"/>
          <w:lang w:val="lt-LT"/>
        </w:rPr>
        <w:t>, saugos ir sveikatos darbe</w:t>
      </w:r>
      <w:r w:rsidR="00702EE5" w:rsidRPr="00F27993">
        <w:rPr>
          <w:rFonts w:ascii="Trebuchet MS" w:hAnsi="Trebuchet MS" w:cs="Arial"/>
          <w:sz w:val="22"/>
          <w:szCs w:val="22"/>
          <w:lang w:val="lt-LT"/>
        </w:rPr>
        <w:t xml:space="preserve"> taisykl</w:t>
      </w:r>
      <w:r w:rsidR="00C43386" w:rsidRPr="00F27993">
        <w:rPr>
          <w:rFonts w:ascii="Trebuchet MS" w:hAnsi="Trebuchet MS" w:cs="Arial"/>
          <w:sz w:val="22"/>
          <w:szCs w:val="22"/>
          <w:lang w:val="lt-LT"/>
        </w:rPr>
        <w:t>ių</w:t>
      </w:r>
      <w:r w:rsidR="00702EE5" w:rsidRPr="00F27993">
        <w:rPr>
          <w:rFonts w:ascii="Trebuchet MS" w:hAnsi="Trebuchet MS" w:cs="Arial"/>
          <w:sz w:val="22"/>
          <w:szCs w:val="22"/>
          <w:lang w:val="lt-LT"/>
        </w:rPr>
        <w:t>,</w:t>
      </w:r>
      <w:r w:rsidRPr="00F27993">
        <w:rPr>
          <w:rFonts w:ascii="Trebuchet MS" w:hAnsi="Trebuchet MS" w:cs="Arial"/>
          <w:sz w:val="22"/>
          <w:szCs w:val="22"/>
          <w:lang w:val="lt-LT"/>
        </w:rPr>
        <w:t xml:space="preserve"> instrukcij</w:t>
      </w:r>
      <w:r w:rsidR="00C43386" w:rsidRPr="00F27993">
        <w:rPr>
          <w:rFonts w:ascii="Trebuchet MS" w:hAnsi="Trebuchet MS" w:cs="Arial"/>
          <w:sz w:val="22"/>
          <w:szCs w:val="22"/>
          <w:lang w:val="lt-LT"/>
        </w:rPr>
        <w:t>ų nustatytais reikalavimais</w:t>
      </w:r>
      <w:r w:rsidR="00A626FD" w:rsidRPr="00F27993">
        <w:rPr>
          <w:rFonts w:ascii="Trebuchet MS" w:hAnsi="Trebuchet MS" w:cs="Arial"/>
          <w:sz w:val="22"/>
          <w:szCs w:val="22"/>
          <w:lang w:val="lt-LT"/>
        </w:rPr>
        <w:t>.</w:t>
      </w:r>
    </w:p>
    <w:p w14:paraId="487A909C" w14:textId="77777777" w:rsidR="005E0B49" w:rsidRPr="00F27993" w:rsidRDefault="005E0B49" w:rsidP="00243974">
      <w:pPr>
        <w:spacing w:line="360" w:lineRule="auto"/>
        <w:rPr>
          <w:rFonts w:ascii="Trebuchet MS" w:hAnsi="Trebuchet MS"/>
        </w:rPr>
      </w:pPr>
    </w:p>
    <w:p w14:paraId="210A8DBC" w14:textId="33FD2433" w:rsidR="005E0B49" w:rsidRDefault="005E0B49" w:rsidP="00243974">
      <w:pPr>
        <w:pStyle w:val="BodyText"/>
        <w:numPr>
          <w:ilvl w:val="0"/>
          <w:numId w:val="32"/>
        </w:numPr>
        <w:tabs>
          <w:tab w:val="left" w:pos="567"/>
        </w:tabs>
        <w:spacing w:line="360" w:lineRule="auto"/>
        <w:jc w:val="center"/>
        <w:rPr>
          <w:rFonts w:ascii="Trebuchet MS" w:hAnsi="Trebuchet MS" w:cs="Arial"/>
          <w:b/>
          <w:sz w:val="22"/>
          <w:szCs w:val="22"/>
          <w:lang w:val="lt-LT"/>
        </w:rPr>
      </w:pPr>
      <w:r w:rsidRPr="00F27993">
        <w:rPr>
          <w:rFonts w:ascii="Trebuchet MS" w:hAnsi="Trebuchet MS" w:cs="Arial"/>
          <w:b/>
          <w:sz w:val="22"/>
          <w:szCs w:val="22"/>
          <w:lang w:val="lt-LT"/>
        </w:rPr>
        <w:t>SĄVOKOS</w:t>
      </w:r>
    </w:p>
    <w:p w14:paraId="5ECDE8EE" w14:textId="77777777" w:rsidR="00A1724E" w:rsidRPr="00F27993" w:rsidRDefault="00A1724E" w:rsidP="00243974">
      <w:pPr>
        <w:pStyle w:val="BodyText"/>
        <w:tabs>
          <w:tab w:val="left" w:pos="567"/>
        </w:tabs>
        <w:spacing w:line="360" w:lineRule="auto"/>
        <w:ind w:left="1080"/>
        <w:rPr>
          <w:rFonts w:ascii="Trebuchet MS" w:hAnsi="Trebuchet MS" w:cs="Arial"/>
          <w:b/>
          <w:sz w:val="22"/>
          <w:szCs w:val="22"/>
          <w:lang w:val="lt-LT"/>
        </w:rPr>
      </w:pPr>
    </w:p>
    <w:p w14:paraId="2CEC2FB4" w14:textId="77777777" w:rsidR="005E0B49" w:rsidRPr="00F27993" w:rsidRDefault="005E0B49" w:rsidP="00243974">
      <w:pPr>
        <w:pStyle w:val="BodyText"/>
        <w:numPr>
          <w:ilvl w:val="0"/>
          <w:numId w:val="1"/>
        </w:numPr>
        <w:tabs>
          <w:tab w:val="left" w:pos="567"/>
        </w:tabs>
        <w:spacing w:line="360" w:lineRule="auto"/>
        <w:ind w:left="0" w:firstLine="720"/>
        <w:jc w:val="both"/>
        <w:rPr>
          <w:rFonts w:ascii="Trebuchet MS" w:hAnsi="Trebuchet MS" w:cs="Arial"/>
          <w:sz w:val="22"/>
          <w:szCs w:val="22"/>
          <w:lang w:val="lt-LT"/>
        </w:rPr>
      </w:pPr>
      <w:r w:rsidRPr="00F27993">
        <w:rPr>
          <w:rFonts w:ascii="Trebuchet MS" w:hAnsi="Trebuchet MS" w:cs="Arial"/>
          <w:sz w:val="22"/>
          <w:szCs w:val="22"/>
          <w:lang w:val="lt-LT"/>
        </w:rPr>
        <w:lastRenderedPageBreak/>
        <w:t>Apraše naudojamos sąvokos:</w:t>
      </w:r>
    </w:p>
    <w:p w14:paraId="2F1FF6F4" w14:textId="74DE6FF4" w:rsidR="00E6442D" w:rsidRPr="00F27993" w:rsidRDefault="00E6442D" w:rsidP="00243974">
      <w:pPr>
        <w:pStyle w:val="BodyText"/>
        <w:tabs>
          <w:tab w:val="num" w:pos="720"/>
        </w:tabs>
        <w:spacing w:line="360" w:lineRule="auto"/>
        <w:ind w:firstLine="720"/>
        <w:jc w:val="both"/>
        <w:rPr>
          <w:rFonts w:ascii="Trebuchet MS" w:hAnsi="Trebuchet MS" w:cs="Arial"/>
          <w:sz w:val="22"/>
          <w:szCs w:val="22"/>
          <w:lang w:val="lt-LT"/>
        </w:rPr>
      </w:pPr>
      <w:r w:rsidRPr="00F27993">
        <w:rPr>
          <w:rFonts w:ascii="Trebuchet MS" w:hAnsi="Trebuchet MS" w:cs="Arial"/>
          <w:b/>
          <w:sz w:val="22"/>
          <w:szCs w:val="22"/>
          <w:lang w:val="lt-LT"/>
        </w:rPr>
        <w:t xml:space="preserve">Atjungimų užsakymas (toliau </w:t>
      </w:r>
      <w:r w:rsidR="00A1724E">
        <w:rPr>
          <w:rFonts w:ascii="Trebuchet MS" w:hAnsi="Trebuchet MS" w:cs="Arial"/>
          <w:b/>
          <w:sz w:val="22"/>
          <w:szCs w:val="22"/>
          <w:lang w:val="lt-LT"/>
        </w:rPr>
        <w:t xml:space="preserve">- </w:t>
      </w:r>
      <w:r w:rsidRPr="00F27993">
        <w:rPr>
          <w:rFonts w:ascii="Trebuchet MS" w:hAnsi="Trebuchet MS" w:cs="Arial"/>
          <w:b/>
          <w:sz w:val="22"/>
          <w:szCs w:val="22"/>
          <w:lang w:val="lt-LT"/>
        </w:rPr>
        <w:t xml:space="preserve">AU) – </w:t>
      </w:r>
      <w:r w:rsidR="006A5B90" w:rsidRPr="00F27993">
        <w:rPr>
          <w:rFonts w:ascii="Trebuchet MS" w:hAnsi="Trebuchet MS" w:cs="Arial"/>
          <w:sz w:val="22"/>
          <w:szCs w:val="22"/>
          <w:lang w:val="lt-LT"/>
        </w:rPr>
        <w:t>d</w:t>
      </w:r>
      <w:r w:rsidRPr="00F27993">
        <w:rPr>
          <w:rFonts w:ascii="Trebuchet MS" w:hAnsi="Trebuchet MS" w:cs="Arial"/>
          <w:sz w:val="22"/>
          <w:szCs w:val="22"/>
          <w:lang w:val="lt-LT"/>
        </w:rPr>
        <w:t xml:space="preserve">okumentas, kuriame </w:t>
      </w:r>
      <w:r w:rsidR="006A5B90" w:rsidRPr="00F27993">
        <w:rPr>
          <w:rFonts w:ascii="Trebuchet MS" w:hAnsi="Trebuchet MS" w:cs="Arial"/>
          <w:sz w:val="22"/>
          <w:szCs w:val="22"/>
          <w:lang w:val="lt-LT"/>
        </w:rPr>
        <w:t xml:space="preserve">Sistemos valdymo centro dispečeriui </w:t>
      </w:r>
      <w:r w:rsidRPr="00F27993">
        <w:rPr>
          <w:rFonts w:ascii="Trebuchet MS" w:hAnsi="Trebuchet MS" w:cs="Arial"/>
          <w:sz w:val="22"/>
          <w:szCs w:val="22"/>
          <w:lang w:val="lt-LT"/>
        </w:rPr>
        <w:t>nurodomos reikalingos įvykdyti techninės priemonės susijusios su įrenginių atjungimu ir įžeminimu</w:t>
      </w:r>
      <w:r w:rsidR="006A5B90" w:rsidRPr="00F27993">
        <w:rPr>
          <w:rFonts w:ascii="Trebuchet MS" w:hAnsi="Trebuchet MS" w:cs="Arial"/>
          <w:sz w:val="22"/>
          <w:szCs w:val="22"/>
          <w:lang w:val="lt-LT"/>
        </w:rPr>
        <w:t>,</w:t>
      </w:r>
      <w:r w:rsidRPr="00F27993">
        <w:rPr>
          <w:rFonts w:ascii="Trebuchet MS" w:hAnsi="Trebuchet MS" w:cs="Arial"/>
          <w:sz w:val="22"/>
          <w:szCs w:val="22"/>
          <w:lang w:val="lt-LT"/>
        </w:rPr>
        <w:t xml:space="preserve"> būtinos darbuotojų saugiam darbui užtikrinti, išskyrus priemones darbo vietai paruošti. Jeigu techninių priemonių įvykdymui galima naudoti </w:t>
      </w:r>
      <w:r w:rsidR="006A5B90" w:rsidRPr="00F27993">
        <w:rPr>
          <w:rFonts w:ascii="Trebuchet MS" w:hAnsi="Trebuchet MS" w:cs="Arial"/>
          <w:sz w:val="22"/>
          <w:szCs w:val="22"/>
          <w:lang w:val="lt-LT"/>
        </w:rPr>
        <w:t xml:space="preserve">galiojančius </w:t>
      </w:r>
      <w:r w:rsidRPr="00F27993">
        <w:rPr>
          <w:rFonts w:ascii="Trebuchet MS" w:hAnsi="Trebuchet MS" w:cs="Arial"/>
          <w:sz w:val="22"/>
          <w:szCs w:val="22"/>
          <w:lang w:val="lt-LT"/>
        </w:rPr>
        <w:t>tipinius perjungimų lapelius</w:t>
      </w:r>
      <w:r w:rsidR="006A5B90" w:rsidRPr="00F27993">
        <w:rPr>
          <w:rFonts w:ascii="Trebuchet MS" w:hAnsi="Trebuchet MS" w:cs="Arial"/>
          <w:sz w:val="22"/>
          <w:szCs w:val="22"/>
          <w:lang w:val="lt-LT"/>
        </w:rPr>
        <w:t xml:space="preserve"> ar</w:t>
      </w:r>
      <w:r w:rsidRPr="00F27993">
        <w:rPr>
          <w:rFonts w:ascii="Trebuchet MS" w:hAnsi="Trebuchet MS" w:cs="Arial"/>
          <w:sz w:val="22"/>
          <w:szCs w:val="22"/>
          <w:lang w:val="lt-LT"/>
        </w:rPr>
        <w:t xml:space="preserve"> programas, AU </w:t>
      </w:r>
      <w:r w:rsidR="005B56E3" w:rsidRPr="00F27993">
        <w:rPr>
          <w:rFonts w:ascii="Trebuchet MS" w:hAnsi="Trebuchet MS" w:cs="Arial"/>
          <w:sz w:val="22"/>
          <w:szCs w:val="22"/>
          <w:lang w:val="lt-LT"/>
        </w:rPr>
        <w:t xml:space="preserve">įrašoma </w:t>
      </w:r>
      <w:r w:rsidR="006A5B90" w:rsidRPr="00F27993">
        <w:rPr>
          <w:rFonts w:ascii="Trebuchet MS" w:hAnsi="Trebuchet MS" w:cs="Arial"/>
          <w:sz w:val="22"/>
          <w:szCs w:val="22"/>
          <w:lang w:val="lt-LT"/>
        </w:rPr>
        <w:t xml:space="preserve">tokio </w:t>
      </w:r>
      <w:r w:rsidRPr="00F27993">
        <w:rPr>
          <w:rFonts w:ascii="Trebuchet MS" w:hAnsi="Trebuchet MS" w:cs="Arial"/>
          <w:sz w:val="22"/>
          <w:szCs w:val="22"/>
          <w:lang w:val="lt-LT"/>
        </w:rPr>
        <w:t>lapelio ar programos numer</w:t>
      </w:r>
      <w:r w:rsidR="005B56E3" w:rsidRPr="00F27993">
        <w:rPr>
          <w:rFonts w:ascii="Trebuchet MS" w:hAnsi="Trebuchet MS" w:cs="Arial"/>
          <w:sz w:val="22"/>
          <w:szCs w:val="22"/>
          <w:lang w:val="lt-LT"/>
        </w:rPr>
        <w:t>is</w:t>
      </w:r>
      <w:r w:rsidRPr="00F27993">
        <w:rPr>
          <w:rFonts w:ascii="Trebuchet MS" w:hAnsi="Trebuchet MS" w:cs="Arial"/>
          <w:sz w:val="22"/>
          <w:szCs w:val="22"/>
          <w:lang w:val="lt-LT"/>
        </w:rPr>
        <w:t xml:space="preserve"> ir pavadinim</w:t>
      </w:r>
      <w:r w:rsidR="005B56E3" w:rsidRPr="00F27993">
        <w:rPr>
          <w:rFonts w:ascii="Trebuchet MS" w:hAnsi="Trebuchet MS" w:cs="Arial"/>
          <w:sz w:val="22"/>
          <w:szCs w:val="22"/>
          <w:lang w:val="lt-LT"/>
        </w:rPr>
        <w:t>as</w:t>
      </w:r>
      <w:r w:rsidR="006A5B90" w:rsidRPr="00F27993">
        <w:rPr>
          <w:rFonts w:ascii="Trebuchet MS" w:hAnsi="Trebuchet MS" w:cs="Arial"/>
          <w:sz w:val="22"/>
          <w:szCs w:val="22"/>
          <w:lang w:val="lt-LT"/>
        </w:rPr>
        <w:t>,</w:t>
      </w:r>
      <w:r w:rsidRPr="00F27993">
        <w:rPr>
          <w:rFonts w:ascii="Trebuchet MS" w:hAnsi="Trebuchet MS" w:cs="Arial"/>
          <w:sz w:val="22"/>
          <w:szCs w:val="22"/>
          <w:lang w:val="lt-LT"/>
        </w:rPr>
        <w:t xml:space="preserve"> bei </w:t>
      </w:r>
      <w:r w:rsidR="006A5B90" w:rsidRPr="00F27993">
        <w:rPr>
          <w:rFonts w:ascii="Trebuchet MS" w:hAnsi="Trebuchet MS" w:cs="Arial"/>
          <w:sz w:val="22"/>
          <w:szCs w:val="22"/>
          <w:lang w:val="lt-LT"/>
        </w:rPr>
        <w:t xml:space="preserve">jei reikalinga, papildomai </w:t>
      </w:r>
      <w:r w:rsidRPr="00F27993">
        <w:rPr>
          <w:rFonts w:ascii="Trebuchet MS" w:hAnsi="Trebuchet MS" w:cs="Arial"/>
          <w:sz w:val="22"/>
          <w:szCs w:val="22"/>
          <w:lang w:val="lt-LT"/>
        </w:rPr>
        <w:t>išvardinti reikalingų valdyti komutacinių aparatų ar įžeminimo įrenginių padėtis. AU forma pateik</w:t>
      </w:r>
      <w:r w:rsidR="006A5B90" w:rsidRPr="00F27993">
        <w:rPr>
          <w:rFonts w:ascii="Trebuchet MS" w:hAnsi="Trebuchet MS" w:cs="Arial"/>
          <w:sz w:val="22"/>
          <w:szCs w:val="22"/>
          <w:lang w:val="lt-LT"/>
        </w:rPr>
        <w:t>iama</w:t>
      </w:r>
      <w:r w:rsidRPr="00F27993">
        <w:rPr>
          <w:rFonts w:ascii="Trebuchet MS" w:hAnsi="Trebuchet MS" w:cs="Arial"/>
          <w:sz w:val="22"/>
          <w:szCs w:val="22"/>
          <w:lang w:val="lt-LT"/>
        </w:rPr>
        <w:t xml:space="preserve"> </w:t>
      </w:r>
      <w:r w:rsidR="009D567A">
        <w:rPr>
          <w:rFonts w:ascii="Trebuchet MS" w:hAnsi="Trebuchet MS" w:cs="Arial"/>
          <w:sz w:val="22"/>
          <w:szCs w:val="22"/>
          <w:lang w:val="lt-LT"/>
        </w:rPr>
        <w:t>4</w:t>
      </w:r>
      <w:r w:rsidR="009D567A" w:rsidRPr="00F27993">
        <w:rPr>
          <w:rFonts w:ascii="Trebuchet MS" w:hAnsi="Trebuchet MS" w:cs="Arial"/>
          <w:sz w:val="22"/>
          <w:szCs w:val="22"/>
          <w:lang w:val="lt-LT"/>
        </w:rPr>
        <w:t xml:space="preserve"> </w:t>
      </w:r>
      <w:r w:rsidRPr="00F27993">
        <w:rPr>
          <w:rFonts w:ascii="Trebuchet MS" w:hAnsi="Trebuchet MS" w:cs="Arial"/>
          <w:sz w:val="22"/>
          <w:szCs w:val="22"/>
          <w:lang w:val="lt-LT"/>
        </w:rPr>
        <w:t>priede.</w:t>
      </w:r>
    </w:p>
    <w:p w14:paraId="683F51C3" w14:textId="766AF5A6" w:rsidR="00E6442D" w:rsidRPr="00F27993" w:rsidRDefault="00E6442D" w:rsidP="00243974">
      <w:pPr>
        <w:pStyle w:val="BodyText"/>
        <w:tabs>
          <w:tab w:val="num" w:pos="720"/>
        </w:tabs>
        <w:spacing w:line="360" w:lineRule="auto"/>
        <w:ind w:firstLine="720"/>
        <w:jc w:val="both"/>
        <w:rPr>
          <w:rFonts w:ascii="Trebuchet MS" w:hAnsi="Trebuchet MS" w:cs="Arial"/>
          <w:sz w:val="22"/>
          <w:szCs w:val="22"/>
          <w:lang w:val="lt-LT"/>
        </w:rPr>
      </w:pPr>
      <w:r w:rsidRPr="00F27993">
        <w:rPr>
          <w:rFonts w:ascii="Trebuchet MS" w:hAnsi="Trebuchet MS" w:cs="Arial"/>
          <w:b/>
          <w:sz w:val="22"/>
          <w:szCs w:val="22"/>
          <w:lang w:val="lt-LT"/>
        </w:rPr>
        <w:t xml:space="preserve">Budintis darbuotojas (toliau BD) </w:t>
      </w:r>
      <w:r w:rsidRPr="00F27993">
        <w:rPr>
          <w:rFonts w:ascii="Trebuchet MS" w:hAnsi="Trebuchet MS" w:cs="Arial"/>
          <w:sz w:val="22"/>
          <w:szCs w:val="22"/>
          <w:lang w:val="lt-LT"/>
        </w:rPr>
        <w:t xml:space="preserve">– </w:t>
      </w:r>
      <w:r w:rsidR="00DB2100" w:rsidRPr="00F27993">
        <w:rPr>
          <w:rFonts w:ascii="Trebuchet MS" w:hAnsi="Trebuchet MS" w:cs="Arial"/>
          <w:sz w:val="22"/>
          <w:szCs w:val="22"/>
          <w:lang w:val="lt-LT"/>
        </w:rPr>
        <w:t>Bendrovės</w:t>
      </w:r>
      <w:r w:rsidR="00FE74D5" w:rsidRPr="00F27993">
        <w:rPr>
          <w:rFonts w:ascii="Trebuchet MS" w:hAnsi="Trebuchet MS" w:cs="Arial"/>
          <w:sz w:val="22"/>
          <w:szCs w:val="22"/>
          <w:lang w:val="lt-LT"/>
        </w:rPr>
        <w:t xml:space="preserve"> ar </w:t>
      </w:r>
      <w:r w:rsidR="0045172B" w:rsidRPr="00F27993">
        <w:rPr>
          <w:rFonts w:ascii="Trebuchet MS" w:hAnsi="Trebuchet MS" w:cs="Arial"/>
          <w:sz w:val="22"/>
          <w:szCs w:val="22"/>
          <w:lang w:val="lt-LT"/>
        </w:rPr>
        <w:t xml:space="preserve">Bendrovės </w:t>
      </w:r>
      <w:r w:rsidR="006A5B90" w:rsidRPr="00F27993">
        <w:rPr>
          <w:rFonts w:ascii="Trebuchet MS" w:hAnsi="Trebuchet MS" w:cs="Arial"/>
          <w:sz w:val="22"/>
          <w:szCs w:val="22"/>
          <w:lang w:val="lt-LT"/>
        </w:rPr>
        <w:t>r</w:t>
      </w:r>
      <w:r w:rsidRPr="00F27993">
        <w:rPr>
          <w:rFonts w:ascii="Trebuchet MS" w:hAnsi="Trebuchet MS" w:cs="Arial"/>
          <w:sz w:val="22"/>
          <w:szCs w:val="22"/>
          <w:lang w:val="lt-LT"/>
        </w:rPr>
        <w:t>angovo operatyvinis darbuotojas, savo budėjimo metu transformatorių pastotėje</w:t>
      </w:r>
      <w:r w:rsidR="00395AE6" w:rsidRPr="00F27993">
        <w:rPr>
          <w:rFonts w:ascii="Trebuchet MS" w:hAnsi="Trebuchet MS" w:cs="Arial"/>
          <w:sz w:val="22"/>
          <w:szCs w:val="22"/>
          <w:lang w:val="lt-LT"/>
        </w:rPr>
        <w:t>,</w:t>
      </w:r>
      <w:r w:rsidRPr="00F27993">
        <w:rPr>
          <w:rFonts w:ascii="Trebuchet MS" w:hAnsi="Trebuchet MS" w:cs="Arial"/>
          <w:sz w:val="22"/>
          <w:szCs w:val="22"/>
          <w:lang w:val="lt-LT"/>
        </w:rPr>
        <w:t xml:space="preserve"> </w:t>
      </w:r>
      <w:r w:rsidR="00E3761E" w:rsidRPr="00F27993">
        <w:rPr>
          <w:rFonts w:ascii="Trebuchet MS" w:hAnsi="Trebuchet MS" w:cs="Arial"/>
          <w:sz w:val="22"/>
          <w:szCs w:val="22"/>
          <w:lang w:val="lt-LT"/>
        </w:rPr>
        <w:t>elektrinės skirstykloje</w:t>
      </w:r>
      <w:r w:rsidR="00395AE6" w:rsidRPr="00F27993">
        <w:rPr>
          <w:rFonts w:ascii="Trebuchet MS" w:hAnsi="Trebuchet MS" w:cs="Arial"/>
          <w:sz w:val="22"/>
          <w:szCs w:val="22"/>
          <w:lang w:val="lt-LT"/>
        </w:rPr>
        <w:t xml:space="preserve"> </w:t>
      </w:r>
      <w:r w:rsidRPr="00F27993">
        <w:rPr>
          <w:rFonts w:ascii="Trebuchet MS" w:hAnsi="Trebuchet MS" w:cs="Arial"/>
          <w:sz w:val="22"/>
          <w:szCs w:val="22"/>
          <w:lang w:val="lt-LT"/>
        </w:rPr>
        <w:t xml:space="preserve">vykdantis operatyvinius perjungimus, </w:t>
      </w:r>
      <w:r w:rsidR="006A5B90" w:rsidRPr="00F27993">
        <w:rPr>
          <w:rFonts w:ascii="Trebuchet MS" w:hAnsi="Trebuchet MS" w:cs="Arial"/>
          <w:sz w:val="22"/>
          <w:szCs w:val="22"/>
          <w:lang w:val="lt-LT"/>
        </w:rPr>
        <w:t xml:space="preserve">atliekantis </w:t>
      </w:r>
      <w:r w:rsidRPr="00F27993">
        <w:rPr>
          <w:rFonts w:ascii="Trebuchet MS" w:hAnsi="Trebuchet MS" w:cs="Arial"/>
          <w:sz w:val="22"/>
          <w:szCs w:val="22"/>
          <w:lang w:val="lt-LT"/>
        </w:rPr>
        <w:t>darbo vietos ruošimo ir prileidimo darbams funkcijas</w:t>
      </w:r>
      <w:r w:rsidR="003207B3" w:rsidRPr="00F27993">
        <w:rPr>
          <w:rFonts w:ascii="Trebuchet MS" w:hAnsi="Trebuchet MS" w:cs="Arial"/>
          <w:sz w:val="22"/>
          <w:szCs w:val="22"/>
          <w:lang w:val="lt-LT"/>
        </w:rPr>
        <w:t xml:space="preserve">. Šiuo atveju </w:t>
      </w:r>
      <w:r w:rsidR="0045172B" w:rsidRPr="00F27993">
        <w:rPr>
          <w:rFonts w:ascii="Trebuchet MS" w:hAnsi="Trebuchet MS" w:cs="Arial"/>
          <w:sz w:val="22"/>
          <w:szCs w:val="22"/>
          <w:lang w:val="lt-LT"/>
        </w:rPr>
        <w:t xml:space="preserve"> Bendrovės </w:t>
      </w:r>
      <w:r w:rsidR="003207B3" w:rsidRPr="00F27993">
        <w:rPr>
          <w:rFonts w:ascii="Trebuchet MS" w:hAnsi="Trebuchet MS" w:cs="Arial"/>
          <w:sz w:val="22"/>
          <w:szCs w:val="22"/>
          <w:lang w:val="lt-LT"/>
        </w:rPr>
        <w:t>rangovo operatyvinis darbuotojas</w:t>
      </w:r>
      <w:r w:rsidRPr="00F27993">
        <w:rPr>
          <w:rFonts w:ascii="Trebuchet MS" w:hAnsi="Trebuchet MS" w:cs="Arial"/>
          <w:sz w:val="22"/>
          <w:szCs w:val="22"/>
          <w:lang w:val="lt-LT"/>
        </w:rPr>
        <w:t xml:space="preserve"> vadovauja</w:t>
      </w:r>
      <w:r w:rsidR="003207B3" w:rsidRPr="00F27993">
        <w:rPr>
          <w:rFonts w:ascii="Trebuchet MS" w:hAnsi="Trebuchet MS" w:cs="Arial"/>
          <w:sz w:val="22"/>
          <w:szCs w:val="22"/>
          <w:lang w:val="lt-LT"/>
        </w:rPr>
        <w:t>si</w:t>
      </w:r>
      <w:r w:rsidRPr="00F27993">
        <w:rPr>
          <w:rFonts w:ascii="Trebuchet MS" w:hAnsi="Trebuchet MS" w:cs="Arial"/>
          <w:sz w:val="22"/>
          <w:szCs w:val="22"/>
          <w:lang w:val="lt-LT"/>
        </w:rPr>
        <w:t xml:space="preserve"> Užsakovo pateiktomis instrukcijomis, tarpusavio santykių nuostatais ir saugos darbe atsakomybės ribų aktais, kur nustatomos  funkcijos ir apibrėžiamos atsakomybės.</w:t>
      </w:r>
    </w:p>
    <w:p w14:paraId="7B889D04" w14:textId="2A533F31" w:rsidR="00E6442D" w:rsidRPr="00F27993" w:rsidRDefault="00E6442D" w:rsidP="00243974">
      <w:pPr>
        <w:pStyle w:val="BodyText"/>
        <w:tabs>
          <w:tab w:val="num" w:pos="720"/>
        </w:tabs>
        <w:spacing w:line="360" w:lineRule="auto"/>
        <w:ind w:firstLine="720"/>
        <w:jc w:val="both"/>
        <w:rPr>
          <w:rFonts w:ascii="Trebuchet MS" w:hAnsi="Trebuchet MS" w:cs="Arial"/>
          <w:sz w:val="22"/>
          <w:szCs w:val="22"/>
          <w:lang w:val="lt-LT"/>
        </w:rPr>
      </w:pPr>
      <w:r w:rsidRPr="00F27993">
        <w:rPr>
          <w:rFonts w:ascii="Trebuchet MS" w:hAnsi="Trebuchet MS" w:cs="Arial"/>
          <w:b/>
          <w:bCs/>
          <w:sz w:val="22"/>
          <w:szCs w:val="22"/>
          <w:lang w:val="lt-LT"/>
        </w:rPr>
        <w:t>Dispečerinė paraiška (toliau DP)</w:t>
      </w:r>
      <w:r w:rsidRPr="00F27993">
        <w:rPr>
          <w:rFonts w:ascii="Trebuchet MS" w:hAnsi="Trebuchet MS" w:cs="Arial"/>
          <w:sz w:val="22"/>
          <w:szCs w:val="22"/>
          <w:lang w:val="lt-LT"/>
        </w:rPr>
        <w:t xml:space="preserve"> </w:t>
      </w:r>
      <w:r w:rsidR="002F5B2C" w:rsidRPr="00F27993">
        <w:rPr>
          <w:rFonts w:ascii="Trebuchet MS" w:hAnsi="Trebuchet MS" w:cs="Arial"/>
          <w:sz w:val="22"/>
          <w:szCs w:val="22"/>
          <w:lang w:val="lt-LT"/>
        </w:rPr>
        <w:t>–</w:t>
      </w:r>
      <w:r w:rsidRPr="00F27993">
        <w:rPr>
          <w:rFonts w:ascii="Trebuchet MS" w:hAnsi="Trebuchet MS" w:cs="Arial"/>
          <w:sz w:val="22"/>
          <w:szCs w:val="22"/>
          <w:lang w:val="lt-LT"/>
        </w:rPr>
        <w:t xml:space="preserve"> </w:t>
      </w:r>
      <w:r w:rsidR="002F5B2C" w:rsidRPr="00F27993">
        <w:rPr>
          <w:rFonts w:ascii="Trebuchet MS" w:hAnsi="Trebuchet MS" w:cs="Arial"/>
          <w:sz w:val="22"/>
          <w:szCs w:val="22"/>
          <w:lang w:val="lt-LT"/>
        </w:rPr>
        <w:t xml:space="preserve">Turto valdymo informacinėje sistemoje (toliau </w:t>
      </w:r>
      <w:r w:rsidR="000D15AD">
        <w:rPr>
          <w:rFonts w:ascii="Trebuchet MS" w:hAnsi="Trebuchet MS" w:cs="Arial"/>
          <w:sz w:val="22"/>
          <w:szCs w:val="22"/>
          <w:lang w:val="lt-LT"/>
        </w:rPr>
        <w:t>-</w:t>
      </w:r>
      <w:r w:rsidR="002F5B2C" w:rsidRPr="00F27993">
        <w:rPr>
          <w:rFonts w:ascii="Trebuchet MS" w:hAnsi="Trebuchet MS" w:cs="Arial"/>
          <w:sz w:val="22"/>
          <w:szCs w:val="22"/>
          <w:lang w:val="lt-LT"/>
        </w:rPr>
        <w:t xml:space="preserve"> TVIS) suformuotas elektroninis dokumentas</w:t>
      </w:r>
      <w:r w:rsidR="00283915" w:rsidRPr="00F27993">
        <w:rPr>
          <w:rFonts w:ascii="Trebuchet MS" w:hAnsi="Trebuchet MS" w:cs="Arial"/>
          <w:sz w:val="22"/>
          <w:szCs w:val="22"/>
          <w:lang w:val="lt-LT"/>
        </w:rPr>
        <w:t xml:space="preserve"> (atjungimo paraiška)</w:t>
      </w:r>
      <w:r w:rsidR="002F5B2C" w:rsidRPr="00F27993">
        <w:rPr>
          <w:rFonts w:ascii="Trebuchet MS" w:hAnsi="Trebuchet MS" w:cs="Arial"/>
          <w:sz w:val="22"/>
          <w:szCs w:val="22"/>
          <w:lang w:val="lt-LT"/>
        </w:rPr>
        <w:t>, kuriame nurodomi planuojami vykdyti darbai, vieta, terminai ir kita būtina informacija, vadovaujantis</w:t>
      </w:r>
      <w:r w:rsidRPr="00F27993">
        <w:rPr>
          <w:rFonts w:ascii="Trebuchet MS" w:hAnsi="Trebuchet MS" w:cs="Arial"/>
          <w:sz w:val="22"/>
          <w:szCs w:val="22"/>
          <w:lang w:val="lt-LT"/>
        </w:rPr>
        <w:t xml:space="preserve"> </w:t>
      </w:r>
      <w:bookmarkStart w:id="0" w:name="_Hlk507703022"/>
      <w:r w:rsidRPr="00F27993">
        <w:rPr>
          <w:rFonts w:ascii="Trebuchet MS" w:hAnsi="Trebuchet MS" w:cs="Arial"/>
          <w:sz w:val="22"/>
          <w:szCs w:val="22"/>
          <w:lang w:val="lt-LT"/>
        </w:rPr>
        <w:t xml:space="preserve">Dispečerinio elektros energetikos sistemos valdymo nuostatų </w:t>
      </w:r>
      <w:r w:rsidR="002F5B2C" w:rsidRPr="00F27993">
        <w:rPr>
          <w:rFonts w:ascii="Trebuchet MS" w:hAnsi="Trebuchet MS" w:cs="Arial"/>
          <w:sz w:val="22"/>
          <w:szCs w:val="22"/>
          <w:lang w:val="lt-LT"/>
        </w:rPr>
        <w:t>reikalavimais</w:t>
      </w:r>
      <w:bookmarkEnd w:id="0"/>
      <w:r w:rsidRPr="00F27993">
        <w:rPr>
          <w:rFonts w:ascii="Trebuchet MS" w:hAnsi="Trebuchet MS" w:cs="Arial"/>
          <w:sz w:val="22"/>
          <w:szCs w:val="22"/>
          <w:lang w:val="lt-LT"/>
        </w:rPr>
        <w:t>.</w:t>
      </w:r>
      <w:r w:rsidR="002C027F" w:rsidRPr="00F27993">
        <w:rPr>
          <w:rFonts w:ascii="Trebuchet MS" w:hAnsi="Trebuchet MS" w:cs="Arial"/>
          <w:sz w:val="22"/>
          <w:szCs w:val="22"/>
          <w:lang w:val="lt-LT"/>
        </w:rPr>
        <w:t xml:space="preserve"> </w:t>
      </w:r>
    </w:p>
    <w:p w14:paraId="3D33D836" w14:textId="77777777" w:rsidR="009E45FA" w:rsidRPr="00F27993" w:rsidRDefault="009E45FA" w:rsidP="00243974">
      <w:pPr>
        <w:pStyle w:val="BodyText"/>
        <w:spacing w:line="360" w:lineRule="auto"/>
        <w:ind w:firstLine="720"/>
        <w:jc w:val="both"/>
        <w:rPr>
          <w:rFonts w:ascii="Trebuchet MS" w:hAnsi="Trebuchet MS" w:cs="Arial"/>
          <w:sz w:val="22"/>
          <w:szCs w:val="22"/>
          <w:lang w:val="lt-LT"/>
        </w:rPr>
      </w:pPr>
      <w:r w:rsidRPr="00F27993">
        <w:rPr>
          <w:rFonts w:ascii="Trebuchet MS" w:hAnsi="Trebuchet MS" w:cs="Arial"/>
          <w:sz w:val="22"/>
          <w:szCs w:val="22"/>
          <w:lang w:val="lt-LT"/>
        </w:rPr>
        <w:t>TVIS užregistruotą DP nukreipti SVC derinimui galima:</w:t>
      </w:r>
    </w:p>
    <w:p w14:paraId="08FA723A" w14:textId="77777777" w:rsidR="009E45FA" w:rsidRPr="00F27993" w:rsidRDefault="009E45FA" w:rsidP="00243974">
      <w:pPr>
        <w:pStyle w:val="BodyText"/>
        <w:spacing w:line="360" w:lineRule="auto"/>
        <w:ind w:firstLine="720"/>
        <w:jc w:val="both"/>
        <w:rPr>
          <w:rFonts w:ascii="Trebuchet MS" w:hAnsi="Trebuchet MS" w:cs="Arial"/>
          <w:sz w:val="22"/>
          <w:szCs w:val="22"/>
          <w:lang w:val="lt-LT"/>
        </w:rPr>
      </w:pPr>
      <w:r w:rsidRPr="00F27993">
        <w:rPr>
          <w:rFonts w:ascii="Trebuchet MS" w:hAnsi="Trebuchet MS" w:cs="Arial"/>
          <w:sz w:val="22"/>
          <w:szCs w:val="22"/>
          <w:lang w:val="lt-LT"/>
        </w:rPr>
        <w:t>Planines ir Neplanines paraiškas sekančiai savaitei (savaitė skaičiuojama nuo einamosios savaitės šeštadienio 00:00 iki būsimos savaitės penktadienio 24:00) galima iki:</w:t>
      </w:r>
    </w:p>
    <w:p w14:paraId="0AFCD00C" w14:textId="77777777" w:rsidR="009E45FA" w:rsidRPr="00F27993" w:rsidRDefault="009E45FA" w:rsidP="00243974">
      <w:pPr>
        <w:pStyle w:val="BodyText"/>
        <w:numPr>
          <w:ilvl w:val="3"/>
          <w:numId w:val="35"/>
        </w:numPr>
        <w:spacing w:line="360" w:lineRule="auto"/>
        <w:ind w:left="0" w:firstLine="720"/>
        <w:jc w:val="both"/>
        <w:rPr>
          <w:rFonts w:ascii="Trebuchet MS" w:hAnsi="Trebuchet MS" w:cs="Arial"/>
          <w:sz w:val="22"/>
          <w:szCs w:val="22"/>
          <w:lang w:val="lt-LT"/>
        </w:rPr>
      </w:pPr>
      <w:r w:rsidRPr="00F27993">
        <w:rPr>
          <w:rFonts w:ascii="Trebuchet MS" w:hAnsi="Trebuchet MS" w:cs="Arial"/>
          <w:sz w:val="22"/>
          <w:szCs w:val="22"/>
          <w:lang w:val="lt-LT"/>
        </w:rPr>
        <w:t>Kai nurodomas atjungti įrenginys yra 330kV ar aukštesnės įtampos – iki einamosios savaitės trečiadienio 11:00;</w:t>
      </w:r>
    </w:p>
    <w:p w14:paraId="1FC61FF2" w14:textId="77777777" w:rsidR="009E45FA" w:rsidRPr="00F27993" w:rsidRDefault="009E45FA" w:rsidP="00243974">
      <w:pPr>
        <w:pStyle w:val="BodyText"/>
        <w:numPr>
          <w:ilvl w:val="3"/>
          <w:numId w:val="35"/>
        </w:numPr>
        <w:spacing w:line="360" w:lineRule="auto"/>
        <w:ind w:left="0" w:firstLine="720"/>
        <w:jc w:val="both"/>
        <w:rPr>
          <w:rFonts w:ascii="Trebuchet MS" w:hAnsi="Trebuchet MS" w:cs="Arial"/>
          <w:sz w:val="22"/>
          <w:szCs w:val="22"/>
          <w:lang w:val="lt-LT"/>
        </w:rPr>
      </w:pPr>
      <w:r w:rsidRPr="00F27993">
        <w:rPr>
          <w:rFonts w:ascii="Trebuchet MS" w:hAnsi="Trebuchet MS" w:cs="Arial"/>
          <w:sz w:val="22"/>
          <w:szCs w:val="22"/>
          <w:lang w:val="lt-LT"/>
        </w:rPr>
        <w:t>Kitiems įrenginiams - iki einamosios savaitės ketvirtadienio 09:00</w:t>
      </w:r>
    </w:p>
    <w:p w14:paraId="2D0AC4D7" w14:textId="11F03196" w:rsidR="00082B92" w:rsidRPr="00F27993" w:rsidRDefault="009E45FA" w:rsidP="00243974">
      <w:pPr>
        <w:pStyle w:val="BodyText"/>
        <w:spacing w:line="360" w:lineRule="auto"/>
        <w:ind w:firstLine="720"/>
        <w:jc w:val="both"/>
        <w:rPr>
          <w:rFonts w:ascii="Trebuchet MS" w:hAnsi="Trebuchet MS" w:cs="Arial"/>
          <w:sz w:val="22"/>
          <w:szCs w:val="22"/>
          <w:lang w:val="lt-LT"/>
        </w:rPr>
      </w:pPr>
      <w:r w:rsidRPr="00F27993">
        <w:rPr>
          <w:rFonts w:ascii="Trebuchet MS" w:hAnsi="Trebuchet MS" w:cs="Arial"/>
          <w:sz w:val="22"/>
          <w:szCs w:val="22"/>
          <w:lang w:val="lt-LT"/>
        </w:rPr>
        <w:t>Avarinės paraiškos pateikiamos bet kuriuo paros metu.</w:t>
      </w:r>
    </w:p>
    <w:p w14:paraId="46AB0036" w14:textId="57EA8E29" w:rsidR="006155E6" w:rsidRPr="00F27993" w:rsidRDefault="006155E6" w:rsidP="00243974">
      <w:pPr>
        <w:pStyle w:val="BodyText"/>
        <w:spacing w:line="360" w:lineRule="auto"/>
        <w:ind w:firstLine="720"/>
        <w:jc w:val="both"/>
        <w:rPr>
          <w:rFonts w:ascii="Trebuchet MS" w:hAnsi="Trebuchet MS" w:cs="Arial"/>
          <w:sz w:val="22"/>
          <w:szCs w:val="22"/>
          <w:lang w:val="lt-LT"/>
        </w:rPr>
      </w:pPr>
      <w:r w:rsidRPr="00F27993">
        <w:rPr>
          <w:rFonts w:ascii="Trebuchet MS" w:hAnsi="Trebuchet MS" w:cs="Arial"/>
          <w:sz w:val="22"/>
          <w:szCs w:val="22"/>
          <w:lang w:val="lt-LT"/>
        </w:rPr>
        <w:t>DP pateikimas – tai TVIS suformuotos atjungimo paraiškos būsenos pakeitimas į „</w:t>
      </w:r>
      <w:r w:rsidR="00275D9A">
        <w:rPr>
          <w:rFonts w:ascii="Trebuchet MS" w:hAnsi="Trebuchet MS" w:cs="Arial"/>
          <w:sz w:val="22"/>
          <w:szCs w:val="22"/>
          <w:lang w:val="lt-LT"/>
        </w:rPr>
        <w:t>Paraiška - p</w:t>
      </w:r>
      <w:r w:rsidRPr="00F27993">
        <w:rPr>
          <w:rFonts w:ascii="Trebuchet MS" w:hAnsi="Trebuchet MS" w:cs="Arial"/>
          <w:sz w:val="22"/>
          <w:szCs w:val="22"/>
          <w:lang w:val="lt-LT"/>
        </w:rPr>
        <w:t>rašoma“.</w:t>
      </w:r>
    </w:p>
    <w:p w14:paraId="6B36AF92" w14:textId="212C593A" w:rsidR="005E0B49" w:rsidRPr="00F27993" w:rsidRDefault="005E0B49" w:rsidP="00243974">
      <w:pPr>
        <w:pStyle w:val="BodyText"/>
        <w:tabs>
          <w:tab w:val="num" w:pos="720"/>
        </w:tabs>
        <w:spacing w:line="360" w:lineRule="auto"/>
        <w:ind w:firstLine="720"/>
        <w:jc w:val="both"/>
        <w:rPr>
          <w:rFonts w:ascii="Trebuchet MS" w:hAnsi="Trebuchet MS" w:cs="Arial"/>
          <w:sz w:val="22"/>
          <w:szCs w:val="22"/>
          <w:lang w:val="lt-LT"/>
        </w:rPr>
      </w:pPr>
      <w:r w:rsidRPr="00F27993">
        <w:rPr>
          <w:rFonts w:ascii="Trebuchet MS" w:hAnsi="Trebuchet MS" w:cs="Arial"/>
          <w:b/>
          <w:sz w:val="22"/>
          <w:szCs w:val="22"/>
          <w:lang w:val="lt-LT"/>
        </w:rPr>
        <w:t>Eksploatavimas</w:t>
      </w:r>
      <w:r w:rsidRPr="00F27993">
        <w:rPr>
          <w:rFonts w:ascii="Trebuchet MS" w:hAnsi="Trebuchet MS" w:cs="Arial"/>
          <w:sz w:val="22"/>
          <w:szCs w:val="22"/>
          <w:lang w:val="lt-LT"/>
        </w:rPr>
        <w:t xml:space="preserve"> - Elektros </w:t>
      </w:r>
      <w:r w:rsidR="0045172B" w:rsidRPr="00F27993">
        <w:rPr>
          <w:rFonts w:ascii="Trebuchet MS" w:hAnsi="Trebuchet MS" w:cs="Arial"/>
          <w:sz w:val="22"/>
          <w:szCs w:val="22"/>
          <w:lang w:val="lt-LT"/>
        </w:rPr>
        <w:t xml:space="preserve">objektų, </w:t>
      </w:r>
      <w:r w:rsidRPr="00F27993">
        <w:rPr>
          <w:rFonts w:ascii="Trebuchet MS" w:hAnsi="Trebuchet MS" w:cs="Arial"/>
          <w:sz w:val="22"/>
          <w:szCs w:val="22"/>
          <w:lang w:val="lt-LT"/>
        </w:rPr>
        <w:t>įrenginių technologinis valdymas, techninė priežiūra, remontas, matavimai, bandymai, paleidimo ir derinimo darbai.</w:t>
      </w:r>
    </w:p>
    <w:p w14:paraId="2BFA530D" w14:textId="42EAF4EA" w:rsidR="005E0B49" w:rsidRPr="00F27993" w:rsidRDefault="002C027F" w:rsidP="00243974">
      <w:pPr>
        <w:pStyle w:val="BodyText"/>
        <w:tabs>
          <w:tab w:val="num" w:pos="720"/>
        </w:tabs>
        <w:spacing w:line="360" w:lineRule="auto"/>
        <w:ind w:firstLine="720"/>
        <w:jc w:val="both"/>
        <w:rPr>
          <w:rFonts w:ascii="Trebuchet MS" w:hAnsi="Trebuchet MS" w:cs="Arial"/>
          <w:sz w:val="22"/>
          <w:szCs w:val="22"/>
          <w:lang w:val="lt-LT"/>
        </w:rPr>
      </w:pPr>
      <w:r w:rsidRPr="00F27993">
        <w:rPr>
          <w:rFonts w:ascii="Trebuchet MS" w:hAnsi="Trebuchet MS" w:cs="Arial"/>
          <w:b/>
          <w:sz w:val="22"/>
          <w:szCs w:val="22"/>
          <w:lang w:val="lt-LT"/>
        </w:rPr>
        <w:t>D</w:t>
      </w:r>
      <w:r w:rsidR="005E0B49" w:rsidRPr="00F27993">
        <w:rPr>
          <w:rFonts w:ascii="Trebuchet MS" w:hAnsi="Trebuchet MS" w:cs="Arial"/>
          <w:b/>
          <w:sz w:val="22"/>
          <w:szCs w:val="22"/>
          <w:lang w:val="lt-LT"/>
        </w:rPr>
        <w:t>arbų koordinatorius (toliau DK)</w:t>
      </w:r>
      <w:r w:rsidR="005E0B49" w:rsidRPr="00F27993">
        <w:rPr>
          <w:rFonts w:ascii="Trebuchet MS" w:hAnsi="Trebuchet MS" w:cs="Arial"/>
          <w:sz w:val="22"/>
          <w:szCs w:val="22"/>
          <w:lang w:val="lt-LT"/>
        </w:rPr>
        <w:t xml:space="preserve"> – </w:t>
      </w:r>
      <w:r w:rsidR="00F21F04" w:rsidRPr="00F27993">
        <w:rPr>
          <w:rFonts w:ascii="Trebuchet MS" w:hAnsi="Trebuchet MS" w:cs="Arial"/>
          <w:sz w:val="22"/>
          <w:szCs w:val="22"/>
          <w:lang w:val="lt-LT"/>
        </w:rPr>
        <w:t xml:space="preserve">Bendrovės </w:t>
      </w:r>
      <w:r w:rsidR="0045172B" w:rsidRPr="00F27993">
        <w:rPr>
          <w:rFonts w:ascii="Trebuchet MS" w:hAnsi="Trebuchet MS" w:cs="Arial"/>
          <w:sz w:val="22"/>
          <w:szCs w:val="22"/>
          <w:lang w:val="lt-LT"/>
        </w:rPr>
        <w:t xml:space="preserve">Infrastruktūros priežiūros centro </w:t>
      </w:r>
      <w:r w:rsidR="00D25BAF" w:rsidRPr="00F27993">
        <w:rPr>
          <w:rFonts w:ascii="Trebuchet MS" w:hAnsi="Trebuchet MS" w:cs="Arial"/>
          <w:sz w:val="22"/>
          <w:szCs w:val="22"/>
          <w:lang w:val="lt-LT"/>
        </w:rPr>
        <w:t>D</w:t>
      </w:r>
      <w:r w:rsidR="00BB29BA" w:rsidRPr="00F27993">
        <w:rPr>
          <w:rFonts w:ascii="Trebuchet MS" w:hAnsi="Trebuchet MS" w:cs="Arial"/>
          <w:sz w:val="22"/>
          <w:szCs w:val="22"/>
          <w:lang w:val="lt-LT"/>
        </w:rPr>
        <w:t xml:space="preserve">arbų koordinavimo grupės </w:t>
      </w:r>
      <w:r w:rsidR="003B0F56" w:rsidRPr="00F27993">
        <w:rPr>
          <w:rFonts w:ascii="Trebuchet MS" w:hAnsi="Trebuchet MS" w:cs="Arial"/>
          <w:sz w:val="22"/>
          <w:szCs w:val="22"/>
          <w:lang w:val="lt-LT"/>
        </w:rPr>
        <w:t xml:space="preserve">budintis </w:t>
      </w:r>
      <w:r w:rsidR="00F21F04" w:rsidRPr="00F27993">
        <w:rPr>
          <w:rFonts w:ascii="Trebuchet MS" w:hAnsi="Trebuchet MS" w:cs="Arial"/>
          <w:sz w:val="22"/>
          <w:szCs w:val="22"/>
          <w:lang w:val="lt-LT"/>
        </w:rPr>
        <w:t>darbuotojas</w:t>
      </w:r>
      <w:r w:rsidR="005E0B49" w:rsidRPr="00F27993">
        <w:rPr>
          <w:rFonts w:ascii="Trebuchet MS" w:hAnsi="Trebuchet MS" w:cs="Arial"/>
          <w:sz w:val="22"/>
          <w:szCs w:val="22"/>
          <w:lang w:val="lt-LT"/>
        </w:rPr>
        <w:t xml:space="preserve">, atsakingas už saugų darbų </w:t>
      </w:r>
      <w:r w:rsidR="001A6C78" w:rsidRPr="00F27993">
        <w:rPr>
          <w:rFonts w:ascii="Trebuchet MS" w:hAnsi="Trebuchet MS" w:cs="Arial"/>
          <w:sz w:val="22"/>
          <w:szCs w:val="22"/>
          <w:lang w:val="lt-LT"/>
        </w:rPr>
        <w:t xml:space="preserve">perdavimo tinklo objektuose, </w:t>
      </w:r>
      <w:r w:rsidR="005E0B49" w:rsidRPr="00F27993">
        <w:rPr>
          <w:rFonts w:ascii="Trebuchet MS" w:hAnsi="Trebuchet MS" w:cs="Arial"/>
          <w:sz w:val="22"/>
          <w:szCs w:val="22"/>
          <w:lang w:val="lt-LT"/>
        </w:rPr>
        <w:t xml:space="preserve">elektros įrenginiuose koordinavimą. DK turi turėti operatyvinio darbuotojo teises ir </w:t>
      </w:r>
      <w:r w:rsidR="00E156E3">
        <w:rPr>
          <w:rFonts w:ascii="Trebuchet MS" w:hAnsi="Trebuchet MS" w:cs="Arial"/>
          <w:sz w:val="22"/>
          <w:szCs w:val="22"/>
          <w:lang w:val="lt-LT"/>
        </w:rPr>
        <w:t>vidurinę</w:t>
      </w:r>
      <w:r w:rsidR="005E0B49" w:rsidRPr="00F27993">
        <w:rPr>
          <w:rFonts w:ascii="Trebuchet MS" w:hAnsi="Trebuchet MS" w:cs="Arial"/>
          <w:sz w:val="22"/>
          <w:szCs w:val="22"/>
          <w:lang w:val="lt-LT"/>
        </w:rPr>
        <w:t xml:space="preserve"> apsaugos nuo elektros kategoriją.</w:t>
      </w:r>
    </w:p>
    <w:p w14:paraId="3D50D97D" w14:textId="0DFFBCD4" w:rsidR="005E0B49" w:rsidRPr="00F27993" w:rsidRDefault="00953C8B" w:rsidP="00243974">
      <w:pPr>
        <w:pStyle w:val="BodyText"/>
        <w:tabs>
          <w:tab w:val="num" w:pos="720"/>
        </w:tabs>
        <w:spacing w:line="360" w:lineRule="auto"/>
        <w:ind w:firstLine="720"/>
        <w:jc w:val="both"/>
        <w:rPr>
          <w:rFonts w:ascii="Trebuchet MS" w:hAnsi="Trebuchet MS" w:cs="Arial"/>
          <w:sz w:val="22"/>
          <w:szCs w:val="22"/>
          <w:lang w:val="lt-LT"/>
        </w:rPr>
      </w:pPr>
      <w:r w:rsidRPr="00F27993">
        <w:rPr>
          <w:rFonts w:ascii="Trebuchet MS" w:hAnsi="Trebuchet MS" w:cs="Arial"/>
          <w:b/>
          <w:sz w:val="22"/>
          <w:szCs w:val="22"/>
          <w:lang w:val="lt-LT"/>
        </w:rPr>
        <w:t>Infrastruktūros priežiūros centr</w:t>
      </w:r>
      <w:r w:rsidR="008E23BD" w:rsidRPr="00F27993">
        <w:rPr>
          <w:rFonts w:ascii="Trebuchet MS" w:hAnsi="Trebuchet MS" w:cs="Arial"/>
          <w:b/>
          <w:sz w:val="22"/>
          <w:szCs w:val="22"/>
          <w:lang w:val="lt-LT"/>
        </w:rPr>
        <w:t>a</w:t>
      </w:r>
      <w:r w:rsidRPr="00F27993">
        <w:rPr>
          <w:rFonts w:ascii="Trebuchet MS" w:hAnsi="Trebuchet MS" w:cs="Arial"/>
          <w:b/>
          <w:sz w:val="22"/>
          <w:szCs w:val="22"/>
          <w:lang w:val="lt-LT"/>
        </w:rPr>
        <w:t xml:space="preserve">s (toliau </w:t>
      </w:r>
      <w:bookmarkStart w:id="1" w:name="_Hlk507702391"/>
      <w:r w:rsidRPr="00F27993">
        <w:rPr>
          <w:rFonts w:ascii="Trebuchet MS" w:hAnsi="Trebuchet MS" w:cs="Arial"/>
          <w:b/>
          <w:sz w:val="22"/>
          <w:szCs w:val="22"/>
          <w:lang w:val="lt-LT"/>
        </w:rPr>
        <w:t>IPC</w:t>
      </w:r>
      <w:bookmarkEnd w:id="1"/>
      <w:r w:rsidRPr="00F27993">
        <w:rPr>
          <w:rFonts w:ascii="Trebuchet MS" w:hAnsi="Trebuchet MS" w:cs="Arial"/>
          <w:b/>
          <w:sz w:val="22"/>
          <w:szCs w:val="22"/>
          <w:lang w:val="lt-LT"/>
        </w:rPr>
        <w:t>)</w:t>
      </w:r>
      <w:r w:rsidR="005E0B49" w:rsidRPr="00F27993">
        <w:rPr>
          <w:rFonts w:ascii="Trebuchet MS" w:hAnsi="Trebuchet MS" w:cs="Arial"/>
          <w:b/>
          <w:sz w:val="22"/>
          <w:szCs w:val="22"/>
          <w:lang w:val="lt-LT"/>
        </w:rPr>
        <w:t xml:space="preserve"> – </w:t>
      </w:r>
      <w:r w:rsidR="005E0B49" w:rsidRPr="00F27993">
        <w:rPr>
          <w:rFonts w:ascii="Trebuchet MS" w:hAnsi="Trebuchet MS" w:cs="Arial"/>
          <w:sz w:val="22"/>
          <w:szCs w:val="22"/>
          <w:lang w:val="lt-LT"/>
        </w:rPr>
        <w:t>Bendrovės</w:t>
      </w:r>
      <w:r w:rsidR="00273897" w:rsidRPr="00F27993">
        <w:rPr>
          <w:rFonts w:ascii="Trebuchet MS" w:hAnsi="Trebuchet MS" w:cs="Arial"/>
          <w:sz w:val="22"/>
          <w:szCs w:val="22"/>
          <w:lang w:val="lt-LT"/>
        </w:rPr>
        <w:t xml:space="preserve"> </w:t>
      </w:r>
      <w:r w:rsidR="008E23BD" w:rsidRPr="00F27993">
        <w:rPr>
          <w:rFonts w:ascii="Trebuchet MS" w:hAnsi="Trebuchet MS" w:cs="Arial"/>
          <w:sz w:val="22"/>
          <w:szCs w:val="22"/>
          <w:lang w:val="lt-LT"/>
        </w:rPr>
        <w:t xml:space="preserve">padalinys </w:t>
      </w:r>
      <w:r w:rsidR="005E0B49" w:rsidRPr="00F27993">
        <w:rPr>
          <w:rFonts w:ascii="Trebuchet MS" w:hAnsi="Trebuchet MS" w:cs="Arial"/>
          <w:sz w:val="22"/>
          <w:szCs w:val="22"/>
          <w:lang w:val="lt-LT"/>
        </w:rPr>
        <w:t xml:space="preserve"> </w:t>
      </w:r>
      <w:r w:rsidR="00457CEA" w:rsidRPr="00F27993">
        <w:rPr>
          <w:rFonts w:ascii="Trebuchet MS" w:hAnsi="Trebuchet MS" w:cs="Arial"/>
          <w:sz w:val="22"/>
          <w:szCs w:val="22"/>
          <w:lang w:val="lt-LT"/>
        </w:rPr>
        <w:t xml:space="preserve">organizuojantis </w:t>
      </w:r>
      <w:r w:rsidR="00FE74D5" w:rsidRPr="00F27993">
        <w:rPr>
          <w:rFonts w:ascii="Trebuchet MS" w:hAnsi="Trebuchet MS" w:cs="Arial"/>
          <w:sz w:val="22"/>
          <w:szCs w:val="22"/>
          <w:lang w:val="lt-LT"/>
        </w:rPr>
        <w:t>ar/</w:t>
      </w:r>
      <w:r w:rsidR="005B56E3" w:rsidRPr="00F27993">
        <w:rPr>
          <w:rFonts w:ascii="Trebuchet MS" w:hAnsi="Trebuchet MS" w:cs="Arial"/>
          <w:sz w:val="22"/>
          <w:szCs w:val="22"/>
          <w:lang w:val="lt-LT"/>
        </w:rPr>
        <w:t xml:space="preserve">ir vykdantis </w:t>
      </w:r>
      <w:r w:rsidR="005E0B49" w:rsidRPr="00F27993">
        <w:rPr>
          <w:rFonts w:ascii="Trebuchet MS" w:hAnsi="Trebuchet MS" w:cs="Arial"/>
          <w:sz w:val="22"/>
          <w:szCs w:val="22"/>
          <w:lang w:val="lt-LT"/>
        </w:rPr>
        <w:t>jam priskirto perdavimo tinklo  elektros įrenginių eksploatacijos</w:t>
      </w:r>
      <w:r w:rsidR="00457CEA" w:rsidRPr="00F27993">
        <w:rPr>
          <w:rFonts w:ascii="Trebuchet MS" w:hAnsi="Trebuchet MS" w:cs="Arial"/>
          <w:sz w:val="22"/>
          <w:szCs w:val="22"/>
          <w:lang w:val="lt-LT"/>
        </w:rPr>
        <w:t xml:space="preserve"> darbus</w:t>
      </w:r>
      <w:r w:rsidR="005E0B49" w:rsidRPr="00F27993">
        <w:rPr>
          <w:rFonts w:ascii="Trebuchet MS" w:hAnsi="Trebuchet MS" w:cs="Arial"/>
          <w:sz w:val="22"/>
          <w:szCs w:val="22"/>
          <w:lang w:val="lt-LT"/>
        </w:rPr>
        <w:t>.</w:t>
      </w:r>
    </w:p>
    <w:p w14:paraId="491423F1" w14:textId="76F01A97" w:rsidR="00E6442D" w:rsidRPr="00F27993" w:rsidRDefault="00E6442D" w:rsidP="00243974">
      <w:pPr>
        <w:pStyle w:val="BodyText"/>
        <w:tabs>
          <w:tab w:val="num" w:pos="720"/>
        </w:tabs>
        <w:spacing w:line="360" w:lineRule="auto"/>
        <w:ind w:firstLine="720"/>
        <w:jc w:val="both"/>
        <w:rPr>
          <w:rFonts w:ascii="Trebuchet MS" w:hAnsi="Trebuchet MS" w:cs="Arial"/>
          <w:sz w:val="22"/>
          <w:szCs w:val="22"/>
          <w:lang w:val="lt-LT"/>
        </w:rPr>
      </w:pPr>
      <w:r w:rsidRPr="00F27993">
        <w:rPr>
          <w:rFonts w:ascii="Trebuchet MS" w:hAnsi="Trebuchet MS" w:cs="Arial"/>
          <w:b/>
          <w:sz w:val="22"/>
          <w:szCs w:val="22"/>
          <w:lang w:val="lt-LT"/>
        </w:rPr>
        <w:lastRenderedPageBreak/>
        <w:t>ITT centras (</w:t>
      </w:r>
      <w:r w:rsidR="00457CEA" w:rsidRPr="00F27993">
        <w:rPr>
          <w:rFonts w:ascii="Trebuchet MS" w:hAnsi="Trebuchet MS" w:cs="Arial"/>
          <w:b/>
          <w:sz w:val="22"/>
          <w:szCs w:val="22"/>
          <w:lang w:val="lt-LT"/>
        </w:rPr>
        <w:t xml:space="preserve">toliau </w:t>
      </w:r>
      <w:r w:rsidRPr="00F27993">
        <w:rPr>
          <w:rFonts w:ascii="Trebuchet MS" w:hAnsi="Trebuchet MS" w:cs="Arial"/>
          <w:b/>
          <w:sz w:val="22"/>
          <w:szCs w:val="22"/>
          <w:lang w:val="lt-LT"/>
        </w:rPr>
        <w:t xml:space="preserve">ITTC) – </w:t>
      </w:r>
      <w:r w:rsidR="00B0286D" w:rsidRPr="00F27993">
        <w:rPr>
          <w:rFonts w:ascii="Trebuchet MS" w:hAnsi="Trebuchet MS" w:cs="Arial"/>
          <w:sz w:val="22"/>
          <w:szCs w:val="22"/>
          <w:lang w:val="lt-LT"/>
        </w:rPr>
        <w:t>Bendrovės padalinys organizuojantis jam priskirtų informacinių technologinių sistemų, ryšių ir valdymo sistemų įrenginių eksploataciją.</w:t>
      </w:r>
    </w:p>
    <w:p w14:paraId="7438FCA7" w14:textId="40303181" w:rsidR="008E23BD" w:rsidRPr="00F27993" w:rsidRDefault="008E23BD" w:rsidP="00243974">
      <w:pPr>
        <w:pStyle w:val="BodyText"/>
        <w:tabs>
          <w:tab w:val="num" w:pos="720"/>
        </w:tabs>
        <w:spacing w:line="360" w:lineRule="auto"/>
        <w:ind w:firstLine="720"/>
        <w:jc w:val="both"/>
        <w:rPr>
          <w:rFonts w:ascii="Trebuchet MS" w:hAnsi="Trebuchet MS" w:cs="Arial"/>
          <w:sz w:val="22"/>
          <w:szCs w:val="22"/>
          <w:lang w:val="lt-LT"/>
        </w:rPr>
      </w:pPr>
      <w:r w:rsidRPr="00F27993">
        <w:rPr>
          <w:rFonts w:ascii="Trebuchet MS" w:hAnsi="Trebuchet MS" w:cs="Arial"/>
          <w:b/>
          <w:sz w:val="22"/>
          <w:szCs w:val="22"/>
          <w:lang w:val="lt-LT"/>
        </w:rPr>
        <w:t>Fizinės saugos skyrius (toliau FSS) -</w:t>
      </w:r>
      <w:r w:rsidRPr="00F27993">
        <w:rPr>
          <w:rFonts w:ascii="Trebuchet MS" w:hAnsi="Trebuchet MS" w:cs="Arial"/>
          <w:sz w:val="22"/>
          <w:szCs w:val="22"/>
          <w:lang w:val="lt-LT"/>
        </w:rPr>
        <w:t xml:space="preserve"> Bendrovės padalinys organizuojantis apsaugos ir priešgaisrinių sistemų ir įrenginių eksploataciją.</w:t>
      </w:r>
    </w:p>
    <w:p w14:paraId="1133190F" w14:textId="06D5114D" w:rsidR="09E829BB" w:rsidRPr="00F27993" w:rsidRDefault="00275D9A" w:rsidP="00243974">
      <w:pPr>
        <w:pStyle w:val="BodyText"/>
        <w:spacing w:line="360" w:lineRule="auto"/>
        <w:ind w:firstLine="720"/>
        <w:jc w:val="both"/>
        <w:rPr>
          <w:rFonts w:ascii="Trebuchet MS" w:hAnsi="Trebuchet MS" w:cs="Arial"/>
          <w:sz w:val="22"/>
          <w:szCs w:val="22"/>
          <w:lang w:val="lt-LT"/>
        </w:rPr>
      </w:pPr>
      <w:r>
        <w:rPr>
          <w:rFonts w:ascii="Trebuchet MS" w:hAnsi="Trebuchet MS" w:cs="Arial"/>
          <w:b/>
          <w:bCs/>
          <w:sz w:val="22"/>
          <w:szCs w:val="22"/>
          <w:lang w:val="lt-LT"/>
        </w:rPr>
        <w:t>Sisteminių įrenginių priežiūros</w:t>
      </w:r>
      <w:r w:rsidR="09E829BB" w:rsidRPr="00F27993">
        <w:rPr>
          <w:rFonts w:ascii="Trebuchet MS" w:hAnsi="Trebuchet MS" w:cs="Arial"/>
          <w:b/>
          <w:bCs/>
          <w:sz w:val="22"/>
          <w:szCs w:val="22"/>
          <w:lang w:val="lt-LT"/>
        </w:rPr>
        <w:t xml:space="preserve"> skyrius (toliau </w:t>
      </w:r>
      <w:r>
        <w:rPr>
          <w:rFonts w:ascii="Trebuchet MS" w:hAnsi="Trebuchet MS" w:cs="Arial"/>
          <w:b/>
          <w:bCs/>
          <w:sz w:val="22"/>
          <w:szCs w:val="22"/>
          <w:lang w:val="lt-LT"/>
        </w:rPr>
        <w:t>SĮPS</w:t>
      </w:r>
      <w:r w:rsidR="09E829BB" w:rsidRPr="00F27993">
        <w:rPr>
          <w:rFonts w:ascii="Trebuchet MS" w:hAnsi="Trebuchet MS" w:cs="Arial"/>
          <w:b/>
          <w:bCs/>
          <w:sz w:val="22"/>
          <w:szCs w:val="22"/>
          <w:lang w:val="lt-LT"/>
        </w:rPr>
        <w:t xml:space="preserve">) - </w:t>
      </w:r>
      <w:r w:rsidR="09E829BB" w:rsidRPr="00F27993">
        <w:rPr>
          <w:rFonts w:ascii="Trebuchet MS" w:hAnsi="Trebuchet MS" w:cs="Arial"/>
          <w:sz w:val="22"/>
          <w:szCs w:val="22"/>
          <w:lang w:val="lt-LT"/>
        </w:rPr>
        <w:t>Bendr</w:t>
      </w:r>
      <w:r w:rsidR="3995032F" w:rsidRPr="00F27993">
        <w:rPr>
          <w:rFonts w:ascii="Trebuchet MS" w:hAnsi="Trebuchet MS" w:cs="Arial"/>
          <w:sz w:val="22"/>
          <w:szCs w:val="22"/>
          <w:lang w:val="lt-LT"/>
        </w:rPr>
        <w:t xml:space="preserve">ovės padalinys </w:t>
      </w:r>
      <w:r w:rsidR="6C5356E1" w:rsidRPr="00F27993">
        <w:rPr>
          <w:rFonts w:ascii="Trebuchet MS" w:hAnsi="Trebuchet MS" w:cs="Arial"/>
          <w:sz w:val="22"/>
          <w:szCs w:val="22"/>
          <w:lang w:val="lt-LT"/>
        </w:rPr>
        <w:t xml:space="preserve">organizuojantis ar/ir </w:t>
      </w:r>
      <w:r w:rsidR="3995032F" w:rsidRPr="00F27993">
        <w:rPr>
          <w:rFonts w:ascii="Trebuchet MS" w:hAnsi="Trebuchet MS" w:cs="Arial"/>
          <w:sz w:val="22"/>
          <w:szCs w:val="22"/>
          <w:lang w:val="lt-LT"/>
        </w:rPr>
        <w:t>vykdantis aukštos įtampos nuolatinės srovės</w:t>
      </w:r>
      <w:r w:rsidR="00691005" w:rsidRPr="00F27993">
        <w:rPr>
          <w:rFonts w:ascii="Trebuchet MS" w:hAnsi="Trebuchet MS" w:cs="Arial"/>
          <w:sz w:val="22"/>
          <w:szCs w:val="22"/>
          <w:lang w:val="lt-LT"/>
        </w:rPr>
        <w:t xml:space="preserve"> keitiklių</w:t>
      </w:r>
      <w:r w:rsidR="009D567A">
        <w:rPr>
          <w:rFonts w:ascii="Trebuchet MS" w:hAnsi="Trebuchet MS" w:cs="Arial"/>
          <w:sz w:val="22"/>
          <w:szCs w:val="22"/>
          <w:lang w:val="lt-LT"/>
        </w:rPr>
        <w:t>, sinchroninių kompensatorių</w:t>
      </w:r>
      <w:r w:rsidR="00691005" w:rsidRPr="00F27993">
        <w:rPr>
          <w:rFonts w:ascii="Trebuchet MS" w:hAnsi="Trebuchet MS" w:cs="Arial"/>
          <w:sz w:val="22"/>
          <w:szCs w:val="22"/>
          <w:lang w:val="lt-LT"/>
        </w:rPr>
        <w:t xml:space="preserve"> ir jiems priskirtų </w:t>
      </w:r>
      <w:r w:rsidR="5B429CF2" w:rsidRPr="00F27993">
        <w:rPr>
          <w:rFonts w:ascii="Trebuchet MS" w:hAnsi="Trebuchet MS" w:cs="Arial"/>
          <w:sz w:val="22"/>
          <w:szCs w:val="22"/>
          <w:lang w:val="lt-LT"/>
        </w:rPr>
        <w:t>įrenginių eksploataciją</w:t>
      </w:r>
      <w:r w:rsidR="4119F3AC" w:rsidRPr="00F27993">
        <w:rPr>
          <w:rFonts w:ascii="Trebuchet MS" w:hAnsi="Trebuchet MS" w:cs="Arial"/>
          <w:sz w:val="22"/>
          <w:szCs w:val="22"/>
          <w:lang w:val="lt-LT"/>
        </w:rPr>
        <w:t>.</w:t>
      </w:r>
    </w:p>
    <w:p w14:paraId="5EED26FC" w14:textId="4BCB5AC4" w:rsidR="00C55158" w:rsidRPr="00F27993" w:rsidRDefault="00C55158" w:rsidP="00243974">
      <w:pPr>
        <w:pStyle w:val="BodyText"/>
        <w:tabs>
          <w:tab w:val="num" w:pos="720"/>
        </w:tabs>
        <w:spacing w:line="360" w:lineRule="auto"/>
        <w:ind w:firstLine="720"/>
        <w:jc w:val="both"/>
        <w:rPr>
          <w:rFonts w:ascii="Trebuchet MS" w:hAnsi="Trebuchet MS" w:cs="Arial"/>
          <w:sz w:val="22"/>
          <w:szCs w:val="22"/>
          <w:lang w:val="lt-LT"/>
        </w:rPr>
      </w:pPr>
      <w:r w:rsidRPr="00F27993">
        <w:rPr>
          <w:rFonts w:ascii="Trebuchet MS" w:hAnsi="Trebuchet MS" w:cs="Arial"/>
          <w:b/>
          <w:sz w:val="22"/>
          <w:szCs w:val="22"/>
          <w:lang w:val="lt-LT"/>
        </w:rPr>
        <w:t xml:space="preserve">Paraiška darbams atlikti (toliau PDA) – </w:t>
      </w:r>
      <w:r w:rsidRPr="00F27993">
        <w:rPr>
          <w:rFonts w:ascii="Trebuchet MS" w:hAnsi="Trebuchet MS" w:cs="Arial"/>
          <w:sz w:val="22"/>
          <w:szCs w:val="22"/>
          <w:lang w:val="lt-LT"/>
        </w:rPr>
        <w:t xml:space="preserve">nustatytos formos </w:t>
      </w:r>
      <w:r w:rsidR="00530110" w:rsidRPr="00F27993">
        <w:rPr>
          <w:rFonts w:ascii="Trebuchet MS" w:hAnsi="Trebuchet MS" w:cs="Arial"/>
          <w:sz w:val="22"/>
          <w:szCs w:val="22"/>
          <w:lang w:val="lt-LT"/>
        </w:rPr>
        <w:t xml:space="preserve">rangovo </w:t>
      </w:r>
      <w:r w:rsidRPr="00F27993">
        <w:rPr>
          <w:rFonts w:ascii="Trebuchet MS" w:hAnsi="Trebuchet MS" w:cs="Arial"/>
          <w:sz w:val="22"/>
          <w:szCs w:val="22"/>
          <w:lang w:val="lt-LT"/>
        </w:rPr>
        <w:t>prašymas</w:t>
      </w:r>
      <w:r w:rsidR="001C4143" w:rsidRPr="00F27993">
        <w:rPr>
          <w:rFonts w:ascii="Trebuchet MS" w:hAnsi="Trebuchet MS" w:cs="Arial"/>
          <w:sz w:val="22"/>
          <w:szCs w:val="22"/>
          <w:lang w:val="lt-LT"/>
        </w:rPr>
        <w:t xml:space="preserve"> darbams</w:t>
      </w:r>
      <w:r w:rsidR="00384B0F" w:rsidRPr="00F27993">
        <w:rPr>
          <w:rFonts w:ascii="Trebuchet MS" w:hAnsi="Trebuchet MS" w:cs="Arial"/>
          <w:sz w:val="22"/>
          <w:szCs w:val="22"/>
          <w:lang w:val="lt-LT"/>
        </w:rPr>
        <w:t xml:space="preserve"> perdavimo tinklo </w:t>
      </w:r>
      <w:r w:rsidR="002B7CA3" w:rsidRPr="00F27993">
        <w:rPr>
          <w:rFonts w:ascii="Trebuchet MS" w:hAnsi="Trebuchet MS" w:cs="Arial"/>
          <w:sz w:val="22"/>
          <w:szCs w:val="22"/>
          <w:lang w:val="lt-LT"/>
        </w:rPr>
        <w:t>objektuose</w:t>
      </w:r>
      <w:r w:rsidR="00384B0F" w:rsidRPr="00F27993">
        <w:rPr>
          <w:rFonts w:ascii="Trebuchet MS" w:hAnsi="Trebuchet MS" w:cs="Arial"/>
          <w:sz w:val="22"/>
          <w:szCs w:val="22"/>
          <w:lang w:val="lt-LT"/>
        </w:rPr>
        <w:t xml:space="preserve">, </w:t>
      </w:r>
      <w:r w:rsidR="001C4143" w:rsidRPr="00F27993">
        <w:rPr>
          <w:rFonts w:ascii="Trebuchet MS" w:hAnsi="Trebuchet MS" w:cs="Arial"/>
          <w:sz w:val="22"/>
          <w:szCs w:val="22"/>
          <w:lang w:val="lt-LT"/>
        </w:rPr>
        <w:t xml:space="preserve"> elektros įrenginiuose atlikti</w:t>
      </w:r>
      <w:r w:rsidR="00E44E49" w:rsidRPr="00F27993">
        <w:rPr>
          <w:rFonts w:ascii="Trebuchet MS" w:hAnsi="Trebuchet MS" w:cs="Arial"/>
          <w:sz w:val="22"/>
          <w:szCs w:val="22"/>
          <w:lang w:val="lt-LT"/>
        </w:rPr>
        <w:t xml:space="preserve"> (kurie</w:t>
      </w:r>
      <w:r w:rsidR="00432786" w:rsidRPr="00F27993">
        <w:rPr>
          <w:rFonts w:ascii="Trebuchet MS" w:hAnsi="Trebuchet MS" w:cs="Arial"/>
          <w:sz w:val="22"/>
          <w:szCs w:val="22"/>
          <w:lang w:val="lt-LT"/>
        </w:rPr>
        <w:t>ms</w:t>
      </w:r>
      <w:r w:rsidR="00E44E49" w:rsidRPr="00F27993">
        <w:rPr>
          <w:rFonts w:ascii="Trebuchet MS" w:hAnsi="Trebuchet MS" w:cs="Arial"/>
          <w:sz w:val="22"/>
          <w:szCs w:val="22"/>
          <w:lang w:val="lt-LT"/>
        </w:rPr>
        <w:t xml:space="preserve"> nėra </w:t>
      </w:r>
      <w:r w:rsidR="00432786" w:rsidRPr="00F27993">
        <w:rPr>
          <w:rFonts w:ascii="Trebuchet MS" w:hAnsi="Trebuchet MS" w:cs="Arial"/>
          <w:sz w:val="22"/>
          <w:szCs w:val="22"/>
          <w:lang w:val="lt-LT"/>
        </w:rPr>
        <w:t>kuriami darbų užsakymai</w:t>
      </w:r>
      <w:r w:rsidR="00E44E49" w:rsidRPr="00F27993">
        <w:rPr>
          <w:rFonts w:ascii="Trebuchet MS" w:hAnsi="Trebuchet MS" w:cs="Arial"/>
          <w:sz w:val="22"/>
          <w:szCs w:val="22"/>
          <w:lang w:val="lt-LT"/>
        </w:rPr>
        <w:t xml:space="preserve"> TVIS</w:t>
      </w:r>
      <w:r w:rsidR="00432786" w:rsidRPr="00F27993">
        <w:rPr>
          <w:rFonts w:ascii="Trebuchet MS" w:hAnsi="Trebuchet MS" w:cs="Arial"/>
          <w:sz w:val="22"/>
          <w:szCs w:val="22"/>
          <w:lang w:val="lt-LT"/>
        </w:rPr>
        <w:t>, pvz. objektų rekonstravimas ar nauja statyba</w:t>
      </w:r>
      <w:r w:rsidR="00E44E49" w:rsidRPr="00F27993">
        <w:rPr>
          <w:rFonts w:ascii="Trebuchet MS" w:hAnsi="Trebuchet MS" w:cs="Arial"/>
          <w:sz w:val="22"/>
          <w:szCs w:val="22"/>
          <w:lang w:val="lt-LT"/>
        </w:rPr>
        <w:t>)</w:t>
      </w:r>
      <w:r w:rsidR="001C4143" w:rsidRPr="00F27993">
        <w:rPr>
          <w:rFonts w:ascii="Trebuchet MS" w:hAnsi="Trebuchet MS" w:cs="Arial"/>
          <w:sz w:val="22"/>
          <w:szCs w:val="22"/>
          <w:lang w:val="lt-LT"/>
        </w:rPr>
        <w:t xml:space="preserve">. </w:t>
      </w:r>
      <w:r w:rsidR="00530110" w:rsidRPr="00F27993">
        <w:rPr>
          <w:rFonts w:ascii="Trebuchet MS" w:hAnsi="Trebuchet MS" w:cs="Arial"/>
          <w:sz w:val="22"/>
          <w:szCs w:val="22"/>
          <w:lang w:val="lt-LT"/>
        </w:rPr>
        <w:t>Dokumentas pateikiamas DK. Dokumento f</w:t>
      </w:r>
      <w:r w:rsidR="001C4143" w:rsidRPr="00F27993">
        <w:rPr>
          <w:rFonts w:ascii="Trebuchet MS" w:hAnsi="Trebuchet MS" w:cs="Arial"/>
          <w:sz w:val="22"/>
          <w:szCs w:val="22"/>
          <w:lang w:val="lt-LT"/>
        </w:rPr>
        <w:t xml:space="preserve">orma pateikta šios tvarkos aprašo </w:t>
      </w:r>
      <w:r w:rsidR="009D567A">
        <w:rPr>
          <w:rFonts w:ascii="Trebuchet MS" w:hAnsi="Trebuchet MS" w:cs="Arial"/>
          <w:sz w:val="22"/>
          <w:szCs w:val="22"/>
          <w:lang w:val="lt-LT"/>
        </w:rPr>
        <w:t>5</w:t>
      </w:r>
      <w:r w:rsidR="009D567A" w:rsidRPr="00F27993">
        <w:rPr>
          <w:rFonts w:ascii="Trebuchet MS" w:hAnsi="Trebuchet MS" w:cs="Arial"/>
          <w:sz w:val="22"/>
          <w:szCs w:val="22"/>
          <w:lang w:val="lt-LT"/>
        </w:rPr>
        <w:t xml:space="preserve"> </w:t>
      </w:r>
      <w:r w:rsidR="001C4143" w:rsidRPr="00F27993">
        <w:rPr>
          <w:rFonts w:ascii="Trebuchet MS" w:hAnsi="Trebuchet MS" w:cs="Arial"/>
          <w:sz w:val="22"/>
          <w:szCs w:val="22"/>
          <w:lang w:val="lt-LT"/>
        </w:rPr>
        <w:t>priede.</w:t>
      </w:r>
    </w:p>
    <w:p w14:paraId="4AFD76D9" w14:textId="51312064" w:rsidR="005E0B49" w:rsidRPr="00F27993" w:rsidRDefault="005E0B49" w:rsidP="00243974">
      <w:pPr>
        <w:pStyle w:val="BodyText"/>
        <w:tabs>
          <w:tab w:val="num" w:pos="720"/>
        </w:tabs>
        <w:spacing w:line="360" w:lineRule="auto"/>
        <w:ind w:firstLine="720"/>
        <w:jc w:val="both"/>
        <w:rPr>
          <w:rFonts w:ascii="Trebuchet MS" w:hAnsi="Trebuchet MS" w:cs="Arial"/>
          <w:b/>
          <w:sz w:val="22"/>
          <w:szCs w:val="22"/>
          <w:lang w:val="lt-LT"/>
        </w:rPr>
      </w:pPr>
      <w:r w:rsidRPr="00F27993">
        <w:rPr>
          <w:rFonts w:ascii="Trebuchet MS" w:hAnsi="Trebuchet MS" w:cs="Arial"/>
          <w:b/>
          <w:sz w:val="22"/>
          <w:szCs w:val="22"/>
          <w:lang w:val="lt-LT"/>
        </w:rPr>
        <w:t>Perjungimų vadovas</w:t>
      </w:r>
      <w:r w:rsidRPr="00F27993">
        <w:rPr>
          <w:rFonts w:ascii="Trebuchet MS" w:hAnsi="Trebuchet MS" w:cs="Arial"/>
          <w:sz w:val="22"/>
          <w:szCs w:val="22"/>
          <w:lang w:val="lt-LT"/>
        </w:rPr>
        <w:t xml:space="preserve"> </w:t>
      </w:r>
      <w:r w:rsidRPr="00F27993">
        <w:rPr>
          <w:rFonts w:ascii="Trebuchet MS" w:hAnsi="Trebuchet MS" w:cs="Arial"/>
          <w:b/>
          <w:sz w:val="22"/>
          <w:szCs w:val="22"/>
          <w:lang w:val="lt-LT"/>
        </w:rPr>
        <w:t>(toliau PV)</w:t>
      </w:r>
      <w:r w:rsidRPr="00F27993">
        <w:rPr>
          <w:rFonts w:ascii="Trebuchet MS" w:hAnsi="Trebuchet MS" w:cs="Arial"/>
          <w:sz w:val="22"/>
          <w:szCs w:val="22"/>
          <w:lang w:val="lt-LT"/>
        </w:rPr>
        <w:t xml:space="preserve"> – Bendrovės operatyvinis darbuotojas (</w:t>
      </w:r>
      <w:r w:rsidR="00EE5908" w:rsidRPr="00F27993">
        <w:rPr>
          <w:rFonts w:ascii="Trebuchet MS" w:hAnsi="Trebuchet MS" w:cs="Arial"/>
          <w:sz w:val="22"/>
          <w:szCs w:val="22"/>
          <w:lang w:val="lt-LT"/>
        </w:rPr>
        <w:t>SVC</w:t>
      </w:r>
      <w:r w:rsidR="003D23A7" w:rsidRPr="00F27993">
        <w:rPr>
          <w:rFonts w:ascii="Trebuchet MS" w:hAnsi="Trebuchet MS" w:cs="Arial"/>
          <w:sz w:val="22"/>
          <w:szCs w:val="22"/>
          <w:lang w:val="lt-LT"/>
        </w:rPr>
        <w:t xml:space="preserve"> Operatyvinio valdymo grupės</w:t>
      </w:r>
      <w:r w:rsidR="00275D9A">
        <w:rPr>
          <w:rFonts w:ascii="Trebuchet MS" w:hAnsi="Trebuchet MS" w:cs="Arial"/>
          <w:sz w:val="22"/>
          <w:szCs w:val="22"/>
          <w:lang w:val="lt-LT"/>
        </w:rPr>
        <w:t>, Balanso valdymo</w:t>
      </w:r>
      <w:r w:rsidR="000308DB">
        <w:rPr>
          <w:rFonts w:ascii="Trebuchet MS" w:hAnsi="Trebuchet MS" w:cs="Arial"/>
          <w:sz w:val="22"/>
          <w:szCs w:val="22"/>
          <w:lang w:val="lt-LT"/>
        </w:rPr>
        <w:t xml:space="preserve"> </w:t>
      </w:r>
      <w:r w:rsidR="000308DB" w:rsidRPr="00F27993">
        <w:rPr>
          <w:rFonts w:ascii="Trebuchet MS" w:hAnsi="Trebuchet MS" w:cs="Arial"/>
          <w:sz w:val="22"/>
          <w:szCs w:val="22"/>
          <w:lang w:val="lt-LT"/>
        </w:rPr>
        <w:t>grupės</w:t>
      </w:r>
      <w:r w:rsidR="000308DB">
        <w:rPr>
          <w:rFonts w:ascii="Trebuchet MS" w:hAnsi="Trebuchet MS" w:cs="Arial"/>
          <w:sz w:val="22"/>
          <w:szCs w:val="22"/>
          <w:lang w:val="lt-LT"/>
        </w:rPr>
        <w:t xml:space="preserve"> ar Tinklo valdymo </w:t>
      </w:r>
      <w:r w:rsidR="000308DB" w:rsidRPr="00F27993">
        <w:rPr>
          <w:rFonts w:ascii="Trebuchet MS" w:hAnsi="Trebuchet MS" w:cs="Arial"/>
          <w:sz w:val="22"/>
          <w:szCs w:val="22"/>
          <w:lang w:val="lt-LT"/>
        </w:rPr>
        <w:t>grupės</w:t>
      </w:r>
      <w:r w:rsidRPr="00F27993">
        <w:rPr>
          <w:rFonts w:ascii="Trebuchet MS" w:hAnsi="Trebuchet MS" w:cs="Arial"/>
          <w:sz w:val="22"/>
          <w:szCs w:val="22"/>
          <w:lang w:val="lt-LT"/>
        </w:rPr>
        <w:t xml:space="preserve"> dispečeris), vadovaujantis </w:t>
      </w:r>
      <w:r w:rsidR="00EB5C1C" w:rsidRPr="00F27993">
        <w:rPr>
          <w:rFonts w:ascii="Trebuchet MS" w:hAnsi="Trebuchet MS" w:cs="Arial"/>
          <w:sz w:val="22"/>
          <w:szCs w:val="22"/>
          <w:lang w:val="lt-LT"/>
        </w:rPr>
        <w:t xml:space="preserve">bei vykdantis operatyvinius perjungimus savo </w:t>
      </w:r>
      <w:r w:rsidR="003D23A7" w:rsidRPr="00F27993">
        <w:rPr>
          <w:rFonts w:ascii="Trebuchet MS" w:hAnsi="Trebuchet MS" w:cs="Arial"/>
          <w:sz w:val="22"/>
          <w:szCs w:val="22"/>
          <w:lang w:val="lt-LT"/>
        </w:rPr>
        <w:t xml:space="preserve">operatyviai </w:t>
      </w:r>
      <w:r w:rsidRPr="00F27993">
        <w:rPr>
          <w:rFonts w:ascii="Trebuchet MS" w:hAnsi="Trebuchet MS" w:cs="Arial"/>
          <w:sz w:val="22"/>
          <w:szCs w:val="22"/>
          <w:lang w:val="lt-LT"/>
        </w:rPr>
        <w:t xml:space="preserve">valdomuose elektros įrenginiuose. </w:t>
      </w:r>
      <w:r w:rsidR="00EB5C1C" w:rsidRPr="00F27993">
        <w:rPr>
          <w:rFonts w:ascii="Trebuchet MS" w:hAnsi="Trebuchet MS" w:cs="Arial"/>
          <w:sz w:val="22"/>
          <w:szCs w:val="22"/>
          <w:lang w:val="lt-LT"/>
        </w:rPr>
        <w:t xml:space="preserve">DK nedarbo laiku, </w:t>
      </w:r>
      <w:r w:rsidRPr="00F27993">
        <w:rPr>
          <w:rFonts w:ascii="Trebuchet MS" w:hAnsi="Trebuchet MS" w:cs="Arial"/>
          <w:sz w:val="22"/>
          <w:szCs w:val="22"/>
          <w:lang w:val="lt-LT"/>
        </w:rPr>
        <w:t>PV atli</w:t>
      </w:r>
      <w:r w:rsidR="00530110" w:rsidRPr="00F27993">
        <w:rPr>
          <w:rFonts w:ascii="Trebuchet MS" w:hAnsi="Trebuchet MS" w:cs="Arial"/>
          <w:sz w:val="22"/>
          <w:szCs w:val="22"/>
          <w:lang w:val="lt-LT"/>
        </w:rPr>
        <w:t>eka</w:t>
      </w:r>
      <w:r w:rsidRPr="00F27993">
        <w:rPr>
          <w:rFonts w:ascii="Trebuchet MS" w:hAnsi="Trebuchet MS" w:cs="Arial"/>
          <w:sz w:val="22"/>
          <w:szCs w:val="22"/>
          <w:lang w:val="lt-LT"/>
        </w:rPr>
        <w:t xml:space="preserve"> </w:t>
      </w:r>
      <w:r w:rsidR="00EB5C1C" w:rsidRPr="00F27993">
        <w:rPr>
          <w:rFonts w:ascii="Trebuchet MS" w:hAnsi="Trebuchet MS" w:cs="Arial"/>
          <w:sz w:val="22"/>
          <w:szCs w:val="22"/>
          <w:lang w:val="lt-LT"/>
        </w:rPr>
        <w:t>DK</w:t>
      </w:r>
      <w:r w:rsidRPr="00F27993">
        <w:rPr>
          <w:rFonts w:ascii="Trebuchet MS" w:hAnsi="Trebuchet MS" w:cs="Arial"/>
          <w:sz w:val="22"/>
          <w:szCs w:val="22"/>
          <w:lang w:val="lt-LT"/>
        </w:rPr>
        <w:t xml:space="preserve"> funkcijas.</w:t>
      </w:r>
    </w:p>
    <w:p w14:paraId="78C552D9" w14:textId="1A3F232C" w:rsidR="005E0B49" w:rsidRPr="00F27993" w:rsidRDefault="005E0B49" w:rsidP="00243974">
      <w:pPr>
        <w:pStyle w:val="BodyText"/>
        <w:tabs>
          <w:tab w:val="num" w:pos="720"/>
        </w:tabs>
        <w:spacing w:line="360" w:lineRule="auto"/>
        <w:ind w:firstLine="720"/>
        <w:jc w:val="both"/>
        <w:rPr>
          <w:rFonts w:ascii="Trebuchet MS" w:hAnsi="Trebuchet MS" w:cs="Arial"/>
          <w:sz w:val="22"/>
          <w:szCs w:val="22"/>
          <w:lang w:val="lt-LT"/>
        </w:rPr>
      </w:pPr>
      <w:r w:rsidRPr="00F27993">
        <w:rPr>
          <w:rFonts w:ascii="Trebuchet MS" w:hAnsi="Trebuchet MS" w:cs="Arial"/>
          <w:b/>
          <w:sz w:val="22"/>
          <w:szCs w:val="22"/>
          <w:lang w:val="lt-LT"/>
        </w:rPr>
        <w:t>Perjungimų vykdytojas</w:t>
      </w:r>
      <w:r w:rsidRPr="00F27993">
        <w:rPr>
          <w:rFonts w:ascii="Trebuchet MS" w:hAnsi="Trebuchet MS" w:cs="Arial"/>
          <w:sz w:val="22"/>
          <w:szCs w:val="22"/>
          <w:lang w:val="lt-LT"/>
        </w:rPr>
        <w:t xml:space="preserve"> </w:t>
      </w:r>
      <w:r w:rsidRPr="00F27993">
        <w:rPr>
          <w:rFonts w:ascii="Trebuchet MS" w:hAnsi="Trebuchet MS" w:cs="Arial"/>
          <w:b/>
          <w:sz w:val="22"/>
          <w:szCs w:val="22"/>
          <w:lang w:val="lt-LT"/>
        </w:rPr>
        <w:t xml:space="preserve">(toliau </w:t>
      </w:r>
      <w:r w:rsidR="00D24B23" w:rsidRPr="00F27993">
        <w:rPr>
          <w:rFonts w:ascii="Trebuchet MS" w:hAnsi="Trebuchet MS" w:cs="Arial"/>
          <w:b/>
          <w:sz w:val="22"/>
          <w:szCs w:val="22"/>
          <w:lang w:val="lt-LT"/>
        </w:rPr>
        <w:t>PV</w:t>
      </w:r>
      <w:r w:rsidR="000E3A39" w:rsidRPr="00F27993">
        <w:rPr>
          <w:rFonts w:ascii="Trebuchet MS" w:hAnsi="Trebuchet MS" w:cs="Arial"/>
          <w:b/>
          <w:sz w:val="22"/>
          <w:szCs w:val="22"/>
          <w:lang w:val="lt-LT"/>
        </w:rPr>
        <w:t>K</w:t>
      </w:r>
      <w:r w:rsidRPr="00F27993">
        <w:rPr>
          <w:rFonts w:ascii="Trebuchet MS" w:hAnsi="Trebuchet MS" w:cs="Arial"/>
          <w:b/>
          <w:sz w:val="22"/>
          <w:szCs w:val="22"/>
          <w:lang w:val="lt-LT"/>
        </w:rPr>
        <w:t xml:space="preserve">) </w:t>
      </w:r>
      <w:r w:rsidRPr="00F27993">
        <w:rPr>
          <w:rFonts w:ascii="Trebuchet MS" w:hAnsi="Trebuchet MS" w:cs="Arial"/>
          <w:sz w:val="22"/>
          <w:szCs w:val="22"/>
          <w:lang w:val="lt-LT"/>
        </w:rPr>
        <w:t xml:space="preserve">– Bendrovės arba </w:t>
      </w:r>
      <w:r w:rsidR="00530110" w:rsidRPr="00F27993">
        <w:rPr>
          <w:rFonts w:ascii="Trebuchet MS" w:hAnsi="Trebuchet MS" w:cs="Arial"/>
          <w:sz w:val="22"/>
          <w:szCs w:val="22"/>
          <w:lang w:val="lt-LT"/>
        </w:rPr>
        <w:t>r</w:t>
      </w:r>
      <w:r w:rsidRPr="00F27993">
        <w:rPr>
          <w:rFonts w:ascii="Trebuchet MS" w:hAnsi="Trebuchet MS" w:cs="Arial"/>
          <w:sz w:val="22"/>
          <w:szCs w:val="22"/>
          <w:lang w:val="lt-LT"/>
        </w:rPr>
        <w:t xml:space="preserve">angovo operatyvinis, operatyvinis remonto darbuotojas, pagal </w:t>
      </w:r>
      <w:r w:rsidR="00F21F04" w:rsidRPr="00F27993">
        <w:rPr>
          <w:rFonts w:ascii="Trebuchet MS" w:hAnsi="Trebuchet MS" w:cs="Arial"/>
          <w:sz w:val="22"/>
          <w:szCs w:val="22"/>
          <w:lang w:val="lt-LT"/>
        </w:rPr>
        <w:t>PV</w:t>
      </w:r>
      <w:r w:rsidRPr="00F27993">
        <w:rPr>
          <w:rFonts w:ascii="Trebuchet MS" w:hAnsi="Trebuchet MS" w:cs="Arial"/>
          <w:sz w:val="22"/>
          <w:szCs w:val="22"/>
          <w:lang w:val="lt-LT"/>
        </w:rPr>
        <w:t xml:space="preserve"> komandas</w:t>
      </w:r>
      <w:r w:rsidR="00EB5C1C" w:rsidRPr="00F27993">
        <w:rPr>
          <w:rFonts w:ascii="Trebuchet MS" w:hAnsi="Trebuchet MS" w:cs="Arial"/>
          <w:sz w:val="22"/>
          <w:szCs w:val="22"/>
          <w:lang w:val="lt-LT"/>
        </w:rPr>
        <w:t xml:space="preserve"> </w:t>
      </w:r>
      <w:r w:rsidRPr="00F27993">
        <w:rPr>
          <w:rFonts w:ascii="Trebuchet MS" w:hAnsi="Trebuchet MS" w:cs="Arial"/>
          <w:sz w:val="22"/>
          <w:szCs w:val="22"/>
          <w:lang w:val="lt-LT"/>
        </w:rPr>
        <w:t>vykdantis technines priemones (operatyvinius perjungimus</w:t>
      </w:r>
      <w:r w:rsidR="00E156E3">
        <w:rPr>
          <w:rFonts w:ascii="Trebuchet MS" w:hAnsi="Trebuchet MS" w:cs="Arial"/>
          <w:sz w:val="22"/>
          <w:szCs w:val="22"/>
          <w:lang w:val="lt-LT"/>
        </w:rPr>
        <w:t xml:space="preserve"> ir kilnojamų įžemiklių uždėjimus/nuėmimus</w:t>
      </w:r>
      <w:r w:rsidRPr="00F27993">
        <w:rPr>
          <w:rFonts w:ascii="Trebuchet MS" w:hAnsi="Trebuchet MS" w:cs="Arial"/>
          <w:sz w:val="22"/>
          <w:szCs w:val="22"/>
          <w:lang w:val="lt-LT"/>
        </w:rPr>
        <w:t>) elektros įrenginiuose.</w:t>
      </w:r>
    </w:p>
    <w:p w14:paraId="7D9D01AC" w14:textId="26E3A2CB" w:rsidR="00B53A71" w:rsidRPr="00F27993" w:rsidRDefault="00B53A71" w:rsidP="00243974">
      <w:pPr>
        <w:pStyle w:val="BodyText"/>
        <w:tabs>
          <w:tab w:val="num" w:pos="720"/>
        </w:tabs>
        <w:spacing w:line="360" w:lineRule="auto"/>
        <w:ind w:firstLine="720"/>
        <w:jc w:val="both"/>
        <w:rPr>
          <w:rFonts w:ascii="Trebuchet MS" w:hAnsi="Trebuchet MS" w:cs="Arial"/>
          <w:sz w:val="22"/>
          <w:szCs w:val="22"/>
          <w:lang w:val="lt-LT"/>
        </w:rPr>
      </w:pPr>
      <w:r w:rsidRPr="00F27993">
        <w:rPr>
          <w:rFonts w:ascii="Trebuchet MS" w:hAnsi="Trebuchet MS" w:cs="Arial"/>
          <w:b/>
          <w:sz w:val="22"/>
          <w:szCs w:val="22"/>
          <w:lang w:val="lt-LT"/>
        </w:rPr>
        <w:t xml:space="preserve">Investicinių projektų vadovas (toliau IPV) - </w:t>
      </w:r>
      <w:r w:rsidR="00D7276F" w:rsidRPr="00F27993">
        <w:rPr>
          <w:rFonts w:ascii="Trebuchet MS" w:hAnsi="Trebuchet MS" w:cs="Arial"/>
          <w:sz w:val="22"/>
          <w:szCs w:val="22"/>
          <w:lang w:val="lt-LT"/>
        </w:rPr>
        <w:t xml:space="preserve">Bendrovės </w:t>
      </w:r>
      <w:r w:rsidR="00A44DC3" w:rsidRPr="00F27993">
        <w:rPr>
          <w:rFonts w:ascii="Trebuchet MS" w:hAnsi="Trebuchet MS" w:cs="Arial"/>
          <w:sz w:val="22"/>
          <w:szCs w:val="22"/>
          <w:lang w:val="lt-LT"/>
        </w:rPr>
        <w:t xml:space="preserve">generalinio direktoriaus įsakymu </w:t>
      </w:r>
      <w:r w:rsidR="00D7276F" w:rsidRPr="00F27993">
        <w:rPr>
          <w:rFonts w:ascii="Trebuchet MS" w:hAnsi="Trebuchet MS" w:cs="Arial"/>
          <w:sz w:val="22"/>
          <w:szCs w:val="22"/>
          <w:lang w:val="lt-LT"/>
        </w:rPr>
        <w:t xml:space="preserve">paskirtas darbuotojas, atsakingas už </w:t>
      </w:r>
      <w:r w:rsidR="00194A0D" w:rsidRPr="00F27993">
        <w:rPr>
          <w:rFonts w:ascii="Trebuchet MS" w:hAnsi="Trebuchet MS" w:cs="Arial"/>
          <w:sz w:val="22"/>
          <w:szCs w:val="22"/>
          <w:lang w:val="lt-LT"/>
        </w:rPr>
        <w:t xml:space="preserve">projekto </w:t>
      </w:r>
      <w:r w:rsidR="00D7276F" w:rsidRPr="00F27993">
        <w:rPr>
          <w:rFonts w:ascii="Trebuchet MS" w:hAnsi="Trebuchet MS" w:cs="Arial"/>
          <w:sz w:val="22"/>
          <w:szCs w:val="22"/>
          <w:lang w:val="lt-LT"/>
        </w:rPr>
        <w:t>įgyvendinimą.</w:t>
      </w:r>
    </w:p>
    <w:p w14:paraId="17245C81" w14:textId="725AE680" w:rsidR="00E6442D" w:rsidRPr="00F27993" w:rsidRDefault="00E6442D" w:rsidP="00243974">
      <w:pPr>
        <w:pStyle w:val="BodyText"/>
        <w:spacing w:line="360" w:lineRule="auto"/>
        <w:ind w:firstLine="720"/>
        <w:jc w:val="both"/>
        <w:rPr>
          <w:rFonts w:ascii="Trebuchet MS" w:hAnsi="Trebuchet MS" w:cs="Arial"/>
          <w:sz w:val="22"/>
          <w:szCs w:val="22"/>
          <w:lang w:val="lt-LT"/>
        </w:rPr>
      </w:pPr>
      <w:r w:rsidRPr="00F27993">
        <w:rPr>
          <w:rFonts w:ascii="Trebuchet MS" w:hAnsi="Trebuchet MS" w:cs="Arial"/>
          <w:b/>
          <w:bCs/>
          <w:sz w:val="22"/>
          <w:szCs w:val="22"/>
          <w:lang w:val="lt-LT"/>
        </w:rPr>
        <w:t xml:space="preserve">Rangovas </w:t>
      </w:r>
      <w:r w:rsidRPr="00F27993">
        <w:rPr>
          <w:rFonts w:ascii="Trebuchet MS" w:hAnsi="Trebuchet MS" w:cs="Arial"/>
          <w:bCs/>
          <w:sz w:val="22"/>
          <w:szCs w:val="22"/>
          <w:lang w:val="lt-LT"/>
        </w:rPr>
        <w:t xml:space="preserve">- </w:t>
      </w:r>
      <w:r w:rsidR="00530110" w:rsidRPr="00F27993">
        <w:rPr>
          <w:rFonts w:ascii="Trebuchet MS" w:hAnsi="Trebuchet MS" w:cs="Arial"/>
          <w:bCs/>
          <w:sz w:val="22"/>
          <w:szCs w:val="22"/>
          <w:lang w:val="lt-LT"/>
        </w:rPr>
        <w:t>f</w:t>
      </w:r>
      <w:r w:rsidRPr="00F27993">
        <w:rPr>
          <w:rFonts w:ascii="Trebuchet MS" w:hAnsi="Trebuchet MS" w:cs="Arial"/>
          <w:sz w:val="22"/>
          <w:szCs w:val="22"/>
          <w:lang w:val="lt-LT"/>
        </w:rPr>
        <w:t>iziniai bei juridiniai asmenys</w:t>
      </w:r>
      <w:r w:rsidR="00530110" w:rsidRPr="00F27993">
        <w:rPr>
          <w:rFonts w:ascii="Trebuchet MS" w:hAnsi="Trebuchet MS" w:cs="Arial"/>
          <w:sz w:val="22"/>
          <w:szCs w:val="22"/>
          <w:lang w:val="lt-LT"/>
        </w:rPr>
        <w:t>,</w:t>
      </w:r>
      <w:r w:rsidRPr="00F27993">
        <w:rPr>
          <w:rFonts w:ascii="Trebuchet MS" w:hAnsi="Trebuchet MS" w:cs="Arial"/>
          <w:sz w:val="22"/>
          <w:szCs w:val="22"/>
          <w:lang w:val="lt-LT"/>
        </w:rPr>
        <w:t xml:space="preserve"> vykdantys darbus </w:t>
      </w:r>
      <w:r w:rsidR="003B0F56" w:rsidRPr="00F27993">
        <w:rPr>
          <w:rFonts w:ascii="Trebuchet MS" w:hAnsi="Trebuchet MS" w:cs="Arial"/>
          <w:sz w:val="22"/>
          <w:szCs w:val="22"/>
          <w:lang w:val="lt-LT"/>
        </w:rPr>
        <w:t>Bendrovės</w:t>
      </w:r>
      <w:r w:rsidRPr="00F27993">
        <w:rPr>
          <w:rFonts w:ascii="Trebuchet MS" w:hAnsi="Trebuchet MS" w:cs="Arial"/>
          <w:sz w:val="22"/>
          <w:szCs w:val="22"/>
          <w:lang w:val="lt-LT"/>
        </w:rPr>
        <w:t xml:space="preserve"> veikiančiuose elektros įrenginiuose, </w:t>
      </w:r>
      <w:r w:rsidR="003B0F56" w:rsidRPr="00F27993">
        <w:rPr>
          <w:rFonts w:ascii="Trebuchet MS" w:hAnsi="Trebuchet MS" w:cs="Arial"/>
          <w:sz w:val="22"/>
          <w:szCs w:val="22"/>
          <w:lang w:val="lt-LT"/>
        </w:rPr>
        <w:t xml:space="preserve">linijose ar jų apsaugos zonose, </w:t>
      </w:r>
      <w:r w:rsidRPr="00F27993">
        <w:rPr>
          <w:rFonts w:ascii="Trebuchet MS" w:hAnsi="Trebuchet MS" w:cs="Arial"/>
          <w:sz w:val="22"/>
          <w:szCs w:val="22"/>
          <w:lang w:val="lt-LT"/>
        </w:rPr>
        <w:t>atliekantys statybos</w:t>
      </w:r>
      <w:r w:rsidR="003B0F56" w:rsidRPr="00F27993">
        <w:rPr>
          <w:rFonts w:ascii="Trebuchet MS" w:hAnsi="Trebuchet MS" w:cs="Arial"/>
          <w:sz w:val="22"/>
          <w:szCs w:val="22"/>
          <w:lang w:val="lt-LT"/>
        </w:rPr>
        <w:t>, rekonstravimo, remonto, eksploatavimo</w:t>
      </w:r>
      <w:r w:rsidRPr="00F27993">
        <w:rPr>
          <w:rFonts w:ascii="Trebuchet MS" w:hAnsi="Trebuchet MS" w:cs="Arial"/>
          <w:sz w:val="22"/>
          <w:szCs w:val="22"/>
          <w:lang w:val="lt-LT"/>
        </w:rPr>
        <w:t xml:space="preserve"> darbus statiniuose bei teritorijose</w:t>
      </w:r>
      <w:r w:rsidR="00530110" w:rsidRPr="00F27993">
        <w:rPr>
          <w:rFonts w:ascii="Trebuchet MS" w:hAnsi="Trebuchet MS" w:cs="Arial"/>
          <w:sz w:val="22"/>
          <w:szCs w:val="22"/>
          <w:lang w:val="lt-LT"/>
        </w:rPr>
        <w:t>,</w:t>
      </w:r>
      <w:r w:rsidRPr="00F27993">
        <w:rPr>
          <w:rFonts w:ascii="Trebuchet MS" w:hAnsi="Trebuchet MS" w:cs="Arial"/>
          <w:sz w:val="22"/>
          <w:szCs w:val="22"/>
          <w:lang w:val="lt-LT"/>
        </w:rPr>
        <w:t xml:space="preserve"> ir su kuriais Bendrovė yra sudariusi rangos sutartį.</w:t>
      </w:r>
      <w:r w:rsidR="00673093" w:rsidRPr="00F27993">
        <w:rPr>
          <w:rFonts w:ascii="Trebuchet MS" w:hAnsi="Trebuchet MS" w:cs="Arial"/>
          <w:sz w:val="22"/>
          <w:szCs w:val="22"/>
          <w:lang w:val="lt-LT"/>
        </w:rPr>
        <w:t xml:space="preserve"> Tokie patys reikalavimai, kaip ir Rangovui, organizuojant ir vykdant darbus, taikomi ir Perdavimo tinklo departamento Relinės apsaugos ir automatikos skyriui</w:t>
      </w:r>
      <w:r w:rsidR="000308DB">
        <w:rPr>
          <w:rFonts w:ascii="Trebuchet MS" w:hAnsi="Trebuchet MS" w:cs="Arial"/>
          <w:sz w:val="22"/>
          <w:szCs w:val="22"/>
          <w:lang w:val="lt-LT"/>
        </w:rPr>
        <w:t xml:space="preserve"> ir Infrastruktūros priežiūros centro Diagnostikos grupei</w:t>
      </w:r>
      <w:r w:rsidR="00673093" w:rsidRPr="00F27993">
        <w:rPr>
          <w:rFonts w:ascii="Trebuchet MS" w:hAnsi="Trebuchet MS" w:cs="Arial"/>
          <w:sz w:val="22"/>
          <w:szCs w:val="22"/>
          <w:lang w:val="lt-LT"/>
        </w:rPr>
        <w:t>.</w:t>
      </w:r>
    </w:p>
    <w:p w14:paraId="4D010728" w14:textId="2631D4D0" w:rsidR="00E6442D" w:rsidRPr="00F27993" w:rsidRDefault="00E6442D" w:rsidP="00243974">
      <w:pPr>
        <w:pStyle w:val="BodyText"/>
        <w:tabs>
          <w:tab w:val="num" w:pos="720"/>
        </w:tabs>
        <w:spacing w:line="360" w:lineRule="auto"/>
        <w:ind w:firstLine="720"/>
        <w:jc w:val="both"/>
        <w:rPr>
          <w:rFonts w:ascii="Trebuchet MS" w:hAnsi="Trebuchet MS" w:cs="Arial"/>
          <w:sz w:val="22"/>
          <w:szCs w:val="22"/>
          <w:lang w:val="lt-LT"/>
        </w:rPr>
      </w:pPr>
      <w:r w:rsidRPr="00F27993">
        <w:rPr>
          <w:rFonts w:ascii="Trebuchet MS" w:hAnsi="Trebuchet MS" w:cs="Arial"/>
          <w:b/>
          <w:sz w:val="22"/>
          <w:szCs w:val="22"/>
          <w:lang w:val="lt-LT"/>
        </w:rPr>
        <w:t>Sistemos valdymo centras (toliau SVC)</w:t>
      </w:r>
      <w:r w:rsidRPr="00F27993">
        <w:rPr>
          <w:rFonts w:ascii="Trebuchet MS" w:hAnsi="Trebuchet MS" w:cs="Arial"/>
          <w:sz w:val="22"/>
          <w:szCs w:val="22"/>
          <w:lang w:val="lt-LT"/>
        </w:rPr>
        <w:t xml:space="preserve"> – Bendrovės padalinys</w:t>
      </w:r>
      <w:r w:rsidR="00530110" w:rsidRPr="00F27993">
        <w:rPr>
          <w:rFonts w:ascii="Trebuchet MS" w:hAnsi="Trebuchet MS" w:cs="Arial"/>
          <w:sz w:val="22"/>
          <w:szCs w:val="22"/>
          <w:lang w:val="lt-LT"/>
        </w:rPr>
        <w:t>,</w:t>
      </w:r>
      <w:r w:rsidRPr="00F27993">
        <w:rPr>
          <w:rFonts w:ascii="Trebuchet MS" w:hAnsi="Trebuchet MS" w:cs="Arial"/>
          <w:sz w:val="22"/>
          <w:szCs w:val="22"/>
          <w:lang w:val="lt-LT"/>
        </w:rPr>
        <w:t xml:space="preserve"> operatyviai valdantis </w:t>
      </w:r>
      <w:r w:rsidR="00530110" w:rsidRPr="00F27993">
        <w:rPr>
          <w:rFonts w:ascii="Trebuchet MS" w:hAnsi="Trebuchet MS" w:cs="Arial"/>
          <w:sz w:val="22"/>
          <w:szCs w:val="22"/>
          <w:lang w:val="lt-LT"/>
        </w:rPr>
        <w:t xml:space="preserve">elektros </w:t>
      </w:r>
      <w:r w:rsidRPr="00F27993">
        <w:rPr>
          <w:rFonts w:ascii="Trebuchet MS" w:hAnsi="Trebuchet MS" w:cs="Arial"/>
          <w:sz w:val="22"/>
          <w:szCs w:val="22"/>
          <w:lang w:val="lt-LT"/>
        </w:rPr>
        <w:t xml:space="preserve">perdavimo sistemą. Apraše SVC tai – centro darbuotojai, </w:t>
      </w:r>
      <w:r w:rsidR="00851249" w:rsidRPr="00F27993">
        <w:rPr>
          <w:rFonts w:ascii="Trebuchet MS" w:hAnsi="Trebuchet MS" w:cs="Arial"/>
          <w:sz w:val="22"/>
          <w:szCs w:val="22"/>
          <w:lang w:val="lt-LT"/>
        </w:rPr>
        <w:t xml:space="preserve">derinantys </w:t>
      </w:r>
      <w:r w:rsidRPr="00F27993">
        <w:rPr>
          <w:rFonts w:ascii="Trebuchet MS" w:hAnsi="Trebuchet MS" w:cs="Arial"/>
          <w:sz w:val="22"/>
          <w:szCs w:val="22"/>
          <w:lang w:val="lt-LT"/>
        </w:rPr>
        <w:t xml:space="preserve">elektros įrenginių </w:t>
      </w:r>
      <w:r w:rsidR="00F2512C" w:rsidRPr="00F27993">
        <w:rPr>
          <w:rFonts w:ascii="Trebuchet MS" w:hAnsi="Trebuchet MS" w:cs="Arial"/>
          <w:sz w:val="22"/>
          <w:szCs w:val="22"/>
          <w:lang w:val="lt-LT"/>
        </w:rPr>
        <w:t xml:space="preserve">metinius, mėnesio </w:t>
      </w:r>
      <w:r w:rsidRPr="00F27993">
        <w:rPr>
          <w:rFonts w:ascii="Trebuchet MS" w:hAnsi="Trebuchet MS" w:cs="Arial"/>
          <w:sz w:val="22"/>
          <w:szCs w:val="22"/>
          <w:lang w:val="lt-LT"/>
        </w:rPr>
        <w:t>atjungimų</w:t>
      </w:r>
      <w:r w:rsidR="00F2512C" w:rsidRPr="00F27993">
        <w:rPr>
          <w:rFonts w:ascii="Trebuchet MS" w:hAnsi="Trebuchet MS" w:cs="Arial"/>
          <w:sz w:val="22"/>
          <w:szCs w:val="22"/>
          <w:lang w:val="lt-LT"/>
        </w:rPr>
        <w:t xml:space="preserve"> grafikus, derinantys operatyvines paraiškas TVIS,</w:t>
      </w:r>
      <w:r w:rsidRPr="00F27993">
        <w:rPr>
          <w:rFonts w:ascii="Trebuchet MS" w:hAnsi="Trebuchet MS" w:cs="Arial"/>
          <w:sz w:val="22"/>
          <w:szCs w:val="22"/>
          <w:lang w:val="lt-LT"/>
        </w:rPr>
        <w:t xml:space="preserve"> bei </w:t>
      </w:r>
      <w:r w:rsidR="00C43386" w:rsidRPr="00F27993">
        <w:rPr>
          <w:rFonts w:ascii="Trebuchet MS" w:hAnsi="Trebuchet MS" w:cs="Arial"/>
          <w:sz w:val="22"/>
          <w:szCs w:val="22"/>
          <w:lang w:val="lt-LT"/>
        </w:rPr>
        <w:t xml:space="preserve">vykdantys </w:t>
      </w:r>
      <w:r w:rsidRPr="00F27993">
        <w:rPr>
          <w:rFonts w:ascii="Trebuchet MS" w:hAnsi="Trebuchet MS" w:cs="Arial"/>
          <w:sz w:val="22"/>
          <w:szCs w:val="22"/>
          <w:lang w:val="lt-LT"/>
        </w:rPr>
        <w:t>perjungimų vadovo ir vykdytojo kontrolę.</w:t>
      </w:r>
    </w:p>
    <w:p w14:paraId="2AFD9180" w14:textId="015241E0" w:rsidR="00D24B23" w:rsidRPr="00F27993" w:rsidRDefault="00D24B23" w:rsidP="00243974">
      <w:pPr>
        <w:pStyle w:val="BodyText"/>
        <w:numPr>
          <w:ilvl w:val="0"/>
          <w:numId w:val="1"/>
        </w:numPr>
        <w:tabs>
          <w:tab w:val="left" w:pos="567"/>
        </w:tabs>
        <w:spacing w:line="360" w:lineRule="auto"/>
        <w:ind w:left="0" w:firstLine="720"/>
        <w:jc w:val="both"/>
        <w:rPr>
          <w:rFonts w:ascii="Trebuchet MS" w:hAnsi="Trebuchet MS" w:cs="Arial"/>
          <w:sz w:val="22"/>
          <w:szCs w:val="22"/>
          <w:lang w:val="lt-LT"/>
        </w:rPr>
      </w:pPr>
      <w:r w:rsidRPr="00F27993">
        <w:rPr>
          <w:rFonts w:ascii="Trebuchet MS" w:hAnsi="Trebuchet MS" w:cs="Arial"/>
          <w:sz w:val="22"/>
          <w:szCs w:val="22"/>
          <w:lang w:val="lt-LT"/>
        </w:rPr>
        <w:t>Kitos Apraše naudojamos sąvokos atitinka Saugos eksploatuojant elektros įrenginius taisykl</w:t>
      </w:r>
      <w:r w:rsidR="00C43386" w:rsidRPr="00F27993">
        <w:rPr>
          <w:rFonts w:ascii="Trebuchet MS" w:hAnsi="Trebuchet MS" w:cs="Arial"/>
          <w:sz w:val="22"/>
          <w:szCs w:val="22"/>
          <w:lang w:val="lt-LT"/>
        </w:rPr>
        <w:t>ėse</w:t>
      </w:r>
      <w:r w:rsidR="000D7858" w:rsidRPr="00F27993">
        <w:rPr>
          <w:rFonts w:ascii="Trebuchet MS" w:hAnsi="Trebuchet MS" w:cs="Arial"/>
          <w:sz w:val="22"/>
          <w:szCs w:val="22"/>
          <w:lang w:val="lt-LT"/>
        </w:rPr>
        <w:t>, Elektrinių ir elektros tinklų eksploatavimo taisykl</w:t>
      </w:r>
      <w:r w:rsidR="00C43386" w:rsidRPr="00F27993">
        <w:rPr>
          <w:rFonts w:ascii="Trebuchet MS" w:hAnsi="Trebuchet MS" w:cs="Arial"/>
          <w:sz w:val="22"/>
          <w:szCs w:val="22"/>
          <w:lang w:val="lt-LT"/>
        </w:rPr>
        <w:t>ėse pateiktas</w:t>
      </w:r>
      <w:r w:rsidRPr="00F27993">
        <w:rPr>
          <w:rFonts w:ascii="Trebuchet MS" w:hAnsi="Trebuchet MS" w:cs="Arial"/>
          <w:sz w:val="22"/>
          <w:szCs w:val="22"/>
          <w:lang w:val="lt-LT"/>
        </w:rPr>
        <w:t xml:space="preserve"> sąvokas</w:t>
      </w:r>
      <w:r w:rsidR="000E3A39" w:rsidRPr="00F27993">
        <w:rPr>
          <w:rFonts w:ascii="Trebuchet MS" w:hAnsi="Trebuchet MS" w:cs="Arial"/>
          <w:sz w:val="22"/>
          <w:szCs w:val="22"/>
          <w:lang w:val="lt-LT"/>
        </w:rPr>
        <w:t>.</w:t>
      </w:r>
    </w:p>
    <w:p w14:paraId="5CC3B291" w14:textId="67D39642" w:rsidR="005E0B49" w:rsidRPr="00F27993" w:rsidRDefault="005E0B49" w:rsidP="00243974">
      <w:pPr>
        <w:pStyle w:val="BodyText"/>
        <w:numPr>
          <w:ilvl w:val="0"/>
          <w:numId w:val="1"/>
        </w:numPr>
        <w:tabs>
          <w:tab w:val="left" w:pos="567"/>
        </w:tabs>
        <w:spacing w:line="360" w:lineRule="auto"/>
        <w:ind w:left="0" w:firstLine="720"/>
        <w:jc w:val="both"/>
        <w:rPr>
          <w:rFonts w:ascii="Trebuchet MS" w:hAnsi="Trebuchet MS" w:cs="Arial"/>
          <w:sz w:val="22"/>
          <w:szCs w:val="22"/>
          <w:lang w:val="lt-LT"/>
        </w:rPr>
      </w:pPr>
      <w:r w:rsidRPr="00F27993">
        <w:rPr>
          <w:rFonts w:ascii="Trebuchet MS" w:hAnsi="Trebuchet MS" w:cs="Arial"/>
          <w:sz w:val="22"/>
          <w:szCs w:val="22"/>
          <w:lang w:val="lt-LT"/>
        </w:rPr>
        <w:t xml:space="preserve">Rangovas, pasirašęs sutartį su Užsakovu privalo supažindinti su šio Aprašo reikalavimais visus savo ir </w:t>
      </w:r>
      <w:r w:rsidR="000D7858" w:rsidRPr="00F27993">
        <w:rPr>
          <w:rFonts w:ascii="Trebuchet MS" w:hAnsi="Trebuchet MS" w:cs="Arial"/>
          <w:sz w:val="22"/>
          <w:szCs w:val="22"/>
          <w:lang w:val="lt-LT"/>
        </w:rPr>
        <w:t xml:space="preserve">savo </w:t>
      </w:r>
      <w:r w:rsidRPr="00F27993">
        <w:rPr>
          <w:rFonts w:ascii="Trebuchet MS" w:hAnsi="Trebuchet MS" w:cs="Arial"/>
          <w:sz w:val="22"/>
          <w:szCs w:val="22"/>
          <w:lang w:val="lt-LT"/>
        </w:rPr>
        <w:t>subrangovų darbuotojus, turinčius leidimus dirbti perdavimo tinklo</w:t>
      </w:r>
      <w:r w:rsidR="00384B0F" w:rsidRPr="00F27993">
        <w:rPr>
          <w:rFonts w:ascii="Trebuchet MS" w:hAnsi="Trebuchet MS" w:cs="Arial"/>
          <w:sz w:val="22"/>
          <w:szCs w:val="22"/>
          <w:lang w:val="lt-LT"/>
        </w:rPr>
        <w:t xml:space="preserve"> objektuose,</w:t>
      </w:r>
      <w:r w:rsidRPr="00F27993">
        <w:rPr>
          <w:rFonts w:ascii="Trebuchet MS" w:hAnsi="Trebuchet MS" w:cs="Arial"/>
          <w:sz w:val="22"/>
          <w:szCs w:val="22"/>
          <w:lang w:val="lt-LT"/>
        </w:rPr>
        <w:t xml:space="preserve"> įrenginiuose.</w:t>
      </w:r>
    </w:p>
    <w:p w14:paraId="371ADB3B" w14:textId="77777777" w:rsidR="00055CEA" w:rsidRPr="00F27993" w:rsidRDefault="00055CEA" w:rsidP="00243974">
      <w:pPr>
        <w:spacing w:line="360" w:lineRule="auto"/>
        <w:rPr>
          <w:rFonts w:ascii="Trebuchet MS" w:hAnsi="Trebuchet MS"/>
        </w:rPr>
      </w:pPr>
    </w:p>
    <w:p w14:paraId="1C5926CD" w14:textId="671BED1E" w:rsidR="00055CEA" w:rsidRPr="00F27993" w:rsidRDefault="00055CEA" w:rsidP="00243974">
      <w:pPr>
        <w:pStyle w:val="BodyText"/>
        <w:spacing w:line="360" w:lineRule="auto"/>
        <w:jc w:val="center"/>
        <w:rPr>
          <w:rFonts w:ascii="Trebuchet MS" w:hAnsi="Trebuchet MS" w:cs="Arial"/>
          <w:b/>
          <w:bCs/>
          <w:sz w:val="22"/>
          <w:szCs w:val="22"/>
          <w:lang w:val="lt-LT"/>
        </w:rPr>
      </w:pPr>
      <w:r w:rsidRPr="00F27993">
        <w:rPr>
          <w:rFonts w:ascii="Trebuchet MS" w:hAnsi="Trebuchet MS" w:cs="Arial"/>
          <w:b/>
          <w:bCs/>
          <w:sz w:val="22"/>
          <w:szCs w:val="22"/>
          <w:lang w:val="lt-LT"/>
        </w:rPr>
        <w:lastRenderedPageBreak/>
        <w:t>III. DARBŲ ORGANIZAVIMAS</w:t>
      </w:r>
    </w:p>
    <w:p w14:paraId="23323B13" w14:textId="746766F5" w:rsidR="00055CEA" w:rsidRPr="00F27993" w:rsidRDefault="00055CEA" w:rsidP="00243974">
      <w:pPr>
        <w:pStyle w:val="BodyText"/>
        <w:numPr>
          <w:ilvl w:val="0"/>
          <w:numId w:val="1"/>
        </w:numPr>
        <w:spacing w:line="360" w:lineRule="auto"/>
        <w:ind w:left="0" w:firstLine="720"/>
        <w:jc w:val="both"/>
        <w:rPr>
          <w:rFonts w:ascii="Trebuchet MS" w:hAnsi="Trebuchet MS" w:cs="Arial"/>
          <w:sz w:val="22"/>
          <w:szCs w:val="22"/>
          <w:lang w:val="lt-LT"/>
        </w:rPr>
      </w:pPr>
      <w:r w:rsidRPr="00F27993">
        <w:rPr>
          <w:rFonts w:ascii="Trebuchet MS" w:hAnsi="Trebuchet MS" w:cs="Arial"/>
          <w:sz w:val="22"/>
          <w:szCs w:val="22"/>
          <w:lang w:val="lt-LT"/>
        </w:rPr>
        <w:t xml:space="preserve">Darbų organizavimo perdavimo tinklo elektros įrenginiuose </w:t>
      </w:r>
      <w:r w:rsidR="00186FA0">
        <w:rPr>
          <w:rFonts w:ascii="Trebuchet MS" w:hAnsi="Trebuchet MS" w:cs="Arial"/>
          <w:sz w:val="22"/>
          <w:szCs w:val="22"/>
          <w:lang w:val="lt-LT"/>
        </w:rPr>
        <w:t>veiksmai</w:t>
      </w:r>
      <w:r w:rsidR="00186FA0" w:rsidRPr="00F27993">
        <w:rPr>
          <w:rFonts w:ascii="Trebuchet MS" w:hAnsi="Trebuchet MS" w:cs="Arial"/>
          <w:sz w:val="22"/>
          <w:szCs w:val="22"/>
          <w:lang w:val="lt-LT"/>
        </w:rPr>
        <w:t xml:space="preserve"> </w:t>
      </w:r>
      <w:r w:rsidR="00E44E49" w:rsidRPr="00F27993">
        <w:rPr>
          <w:rFonts w:ascii="Trebuchet MS" w:hAnsi="Trebuchet MS" w:cs="Arial"/>
          <w:sz w:val="22"/>
          <w:szCs w:val="22"/>
          <w:lang w:val="lt-LT"/>
        </w:rPr>
        <w:t xml:space="preserve">pateikiami </w:t>
      </w:r>
      <w:r w:rsidRPr="00F27993">
        <w:rPr>
          <w:rFonts w:ascii="Trebuchet MS" w:hAnsi="Trebuchet MS" w:cs="Arial"/>
          <w:sz w:val="22"/>
          <w:szCs w:val="22"/>
          <w:lang w:val="lt-LT"/>
        </w:rPr>
        <w:t>1-</w:t>
      </w:r>
      <w:r w:rsidR="00FC1B91" w:rsidRPr="00F27993">
        <w:rPr>
          <w:rFonts w:ascii="Trebuchet MS" w:hAnsi="Trebuchet MS" w:cs="Arial"/>
          <w:sz w:val="22"/>
          <w:szCs w:val="22"/>
          <w:lang w:val="lt-LT"/>
        </w:rPr>
        <w:t>6</w:t>
      </w:r>
      <w:r w:rsidRPr="00F27993">
        <w:rPr>
          <w:rFonts w:ascii="Trebuchet MS" w:hAnsi="Trebuchet MS" w:cs="Arial"/>
          <w:sz w:val="22"/>
          <w:szCs w:val="22"/>
          <w:lang w:val="lt-LT"/>
        </w:rPr>
        <w:t xml:space="preserve"> prieduose:</w:t>
      </w:r>
    </w:p>
    <w:p w14:paraId="59110F02" w14:textId="094C46BF" w:rsidR="00055CEA" w:rsidRPr="00F27993" w:rsidRDefault="00EE5908" w:rsidP="00243974">
      <w:pPr>
        <w:pStyle w:val="BodyText"/>
        <w:numPr>
          <w:ilvl w:val="1"/>
          <w:numId w:val="1"/>
        </w:numPr>
        <w:spacing w:line="360" w:lineRule="auto"/>
        <w:ind w:left="0" w:firstLine="720"/>
        <w:jc w:val="both"/>
        <w:rPr>
          <w:rFonts w:ascii="Trebuchet MS" w:hAnsi="Trebuchet MS" w:cs="Arial"/>
          <w:sz w:val="22"/>
          <w:szCs w:val="22"/>
          <w:lang w:val="lt-LT"/>
        </w:rPr>
      </w:pPr>
      <w:r w:rsidRPr="00F27993">
        <w:rPr>
          <w:rFonts w:ascii="Trebuchet MS" w:hAnsi="Trebuchet MS" w:cs="Arial"/>
          <w:sz w:val="22"/>
          <w:szCs w:val="22"/>
          <w:u w:val="single"/>
          <w:lang w:val="lt-LT"/>
        </w:rPr>
        <w:t>1 priedas</w:t>
      </w:r>
      <w:r w:rsidRPr="00F27993">
        <w:rPr>
          <w:rFonts w:ascii="Trebuchet MS" w:hAnsi="Trebuchet MS" w:cs="Arial"/>
          <w:sz w:val="22"/>
          <w:szCs w:val="22"/>
          <w:lang w:val="lt-LT"/>
        </w:rPr>
        <w:t xml:space="preserve"> - d</w:t>
      </w:r>
      <w:r w:rsidR="00055CEA" w:rsidRPr="00F27993">
        <w:rPr>
          <w:rFonts w:ascii="Trebuchet MS" w:hAnsi="Trebuchet MS" w:cs="Arial"/>
          <w:sz w:val="22"/>
          <w:szCs w:val="22"/>
          <w:lang w:val="lt-LT"/>
        </w:rPr>
        <w:t xml:space="preserve">arbų organizavimo perdavimo tinklo elektros įrenginiuose </w:t>
      </w:r>
      <w:r w:rsidR="00B51B1B">
        <w:rPr>
          <w:rFonts w:ascii="Trebuchet MS" w:hAnsi="Trebuchet MS" w:cs="Arial"/>
          <w:sz w:val="22"/>
          <w:szCs w:val="22"/>
          <w:lang w:val="lt-LT"/>
        </w:rPr>
        <w:t>veiksmų seka</w:t>
      </w:r>
      <w:r w:rsidR="00055CEA" w:rsidRPr="00F27993">
        <w:rPr>
          <w:rFonts w:ascii="Trebuchet MS" w:hAnsi="Trebuchet MS" w:cs="Arial"/>
          <w:sz w:val="22"/>
          <w:szCs w:val="22"/>
          <w:lang w:val="lt-LT"/>
        </w:rPr>
        <w:t>;</w:t>
      </w:r>
    </w:p>
    <w:p w14:paraId="0CECB296" w14:textId="4E42B46C" w:rsidR="00F262A9" w:rsidRPr="00F27993" w:rsidRDefault="00115F33" w:rsidP="00243974">
      <w:pPr>
        <w:pStyle w:val="BodyText"/>
        <w:numPr>
          <w:ilvl w:val="1"/>
          <w:numId w:val="1"/>
        </w:numPr>
        <w:spacing w:line="360" w:lineRule="auto"/>
        <w:ind w:left="0" w:firstLine="720"/>
        <w:jc w:val="both"/>
        <w:rPr>
          <w:rFonts w:ascii="Trebuchet MS" w:hAnsi="Trebuchet MS" w:cs="Arial"/>
          <w:sz w:val="22"/>
          <w:szCs w:val="22"/>
          <w:lang w:val="lt-LT"/>
        </w:rPr>
      </w:pPr>
      <w:r>
        <w:rPr>
          <w:rFonts w:ascii="Trebuchet MS" w:hAnsi="Trebuchet MS" w:cs="Arial"/>
          <w:sz w:val="22"/>
          <w:szCs w:val="22"/>
          <w:u w:val="single"/>
          <w:lang w:val="lt-LT"/>
        </w:rPr>
        <w:t>2</w:t>
      </w:r>
      <w:r w:rsidRPr="00F27993">
        <w:rPr>
          <w:rFonts w:ascii="Trebuchet MS" w:hAnsi="Trebuchet MS" w:cs="Arial"/>
          <w:sz w:val="22"/>
          <w:szCs w:val="22"/>
          <w:u w:val="single"/>
          <w:lang w:val="lt-LT"/>
        </w:rPr>
        <w:t xml:space="preserve"> </w:t>
      </w:r>
      <w:r w:rsidR="00F262A9" w:rsidRPr="00F27993">
        <w:rPr>
          <w:rFonts w:ascii="Trebuchet MS" w:hAnsi="Trebuchet MS" w:cs="Arial"/>
          <w:sz w:val="22"/>
          <w:szCs w:val="22"/>
          <w:u w:val="single"/>
          <w:lang w:val="lt-LT"/>
        </w:rPr>
        <w:t xml:space="preserve">priedas </w:t>
      </w:r>
      <w:r w:rsidR="003D06D3" w:rsidRPr="00F27993">
        <w:rPr>
          <w:rFonts w:ascii="Trebuchet MS" w:hAnsi="Trebuchet MS" w:cs="Arial"/>
          <w:sz w:val="22"/>
          <w:szCs w:val="22"/>
          <w:lang w:val="lt-LT"/>
        </w:rPr>
        <w:t xml:space="preserve">– ITTC pateiktų paraiškų </w:t>
      </w:r>
      <w:r w:rsidR="009326C6" w:rsidRPr="00F27993">
        <w:rPr>
          <w:rFonts w:ascii="Trebuchet MS" w:hAnsi="Trebuchet MS" w:cs="Arial"/>
          <w:sz w:val="22"/>
          <w:szCs w:val="22"/>
          <w:lang w:val="lt-LT"/>
        </w:rPr>
        <w:t xml:space="preserve">derinimo </w:t>
      </w:r>
      <w:r w:rsidR="00B51B1B">
        <w:rPr>
          <w:rFonts w:ascii="Trebuchet MS" w:hAnsi="Trebuchet MS" w:cs="Arial"/>
          <w:sz w:val="22"/>
          <w:szCs w:val="22"/>
          <w:lang w:val="lt-LT"/>
        </w:rPr>
        <w:t>veiksmų seka</w:t>
      </w:r>
      <w:r w:rsidR="009326C6" w:rsidRPr="00F27993">
        <w:rPr>
          <w:rFonts w:ascii="Trebuchet MS" w:hAnsi="Trebuchet MS" w:cs="Arial"/>
          <w:sz w:val="22"/>
          <w:szCs w:val="22"/>
          <w:lang w:val="lt-LT"/>
        </w:rPr>
        <w:t>;</w:t>
      </w:r>
    </w:p>
    <w:p w14:paraId="244C2793" w14:textId="7010856C" w:rsidR="00F275A1" w:rsidRPr="00F27993" w:rsidRDefault="00115F33" w:rsidP="00243974">
      <w:pPr>
        <w:pStyle w:val="BodyText"/>
        <w:numPr>
          <w:ilvl w:val="1"/>
          <w:numId w:val="1"/>
        </w:numPr>
        <w:spacing w:line="360" w:lineRule="auto"/>
        <w:ind w:left="0" w:firstLine="720"/>
        <w:jc w:val="both"/>
        <w:rPr>
          <w:rFonts w:ascii="Trebuchet MS" w:hAnsi="Trebuchet MS" w:cs="Arial"/>
          <w:sz w:val="22"/>
          <w:szCs w:val="22"/>
          <w:lang w:val="lt-LT"/>
        </w:rPr>
      </w:pPr>
      <w:r>
        <w:rPr>
          <w:rFonts w:ascii="Trebuchet MS" w:hAnsi="Trebuchet MS" w:cs="Arial"/>
          <w:sz w:val="22"/>
          <w:szCs w:val="22"/>
          <w:u w:val="single"/>
          <w:lang w:val="lt-LT"/>
        </w:rPr>
        <w:t>3</w:t>
      </w:r>
      <w:r w:rsidRPr="00F27993">
        <w:rPr>
          <w:rFonts w:ascii="Trebuchet MS" w:hAnsi="Trebuchet MS" w:cs="Arial"/>
          <w:sz w:val="22"/>
          <w:szCs w:val="22"/>
          <w:u w:val="single"/>
          <w:lang w:val="lt-LT"/>
        </w:rPr>
        <w:t xml:space="preserve"> </w:t>
      </w:r>
      <w:r w:rsidR="00773595" w:rsidRPr="00F27993">
        <w:rPr>
          <w:rFonts w:ascii="Trebuchet MS" w:hAnsi="Trebuchet MS" w:cs="Arial"/>
          <w:sz w:val="22"/>
          <w:szCs w:val="22"/>
          <w:u w:val="single"/>
          <w:lang w:val="lt-LT"/>
        </w:rPr>
        <w:t xml:space="preserve">priedas </w:t>
      </w:r>
      <w:r w:rsidR="00773595" w:rsidRPr="00F27993">
        <w:rPr>
          <w:rFonts w:ascii="Trebuchet MS" w:hAnsi="Trebuchet MS" w:cs="Arial"/>
          <w:sz w:val="22"/>
          <w:szCs w:val="22"/>
          <w:lang w:val="lt-LT"/>
        </w:rPr>
        <w:t xml:space="preserve">– Atjungimų užsakymų pateikimo ir valdymo </w:t>
      </w:r>
      <w:r w:rsidR="00B51B1B">
        <w:rPr>
          <w:rFonts w:ascii="Trebuchet MS" w:hAnsi="Trebuchet MS" w:cs="Arial"/>
          <w:sz w:val="22"/>
          <w:szCs w:val="22"/>
          <w:lang w:val="lt-LT"/>
        </w:rPr>
        <w:t>instrukcija</w:t>
      </w:r>
      <w:r w:rsidR="00F275A1" w:rsidRPr="00F27993">
        <w:rPr>
          <w:rFonts w:ascii="Trebuchet MS" w:hAnsi="Trebuchet MS" w:cs="Arial"/>
          <w:sz w:val="22"/>
          <w:szCs w:val="22"/>
          <w:lang w:val="lt-LT"/>
        </w:rPr>
        <w:t>;</w:t>
      </w:r>
    </w:p>
    <w:p w14:paraId="4F8F74BD" w14:textId="28645233" w:rsidR="005A0F82" w:rsidRPr="00F27993" w:rsidRDefault="00115F33" w:rsidP="00243974">
      <w:pPr>
        <w:pStyle w:val="BodyText"/>
        <w:numPr>
          <w:ilvl w:val="1"/>
          <w:numId w:val="1"/>
        </w:numPr>
        <w:spacing w:line="360" w:lineRule="auto"/>
        <w:ind w:left="0" w:firstLine="720"/>
        <w:jc w:val="both"/>
        <w:rPr>
          <w:rFonts w:ascii="Trebuchet MS" w:hAnsi="Trebuchet MS" w:cs="Arial"/>
          <w:sz w:val="22"/>
          <w:szCs w:val="22"/>
          <w:lang w:val="lt-LT"/>
        </w:rPr>
      </w:pPr>
      <w:r>
        <w:rPr>
          <w:rFonts w:ascii="Trebuchet MS" w:hAnsi="Trebuchet MS" w:cs="Arial"/>
          <w:sz w:val="22"/>
          <w:szCs w:val="22"/>
          <w:u w:val="single"/>
          <w:lang w:val="lt-LT"/>
        </w:rPr>
        <w:t>4</w:t>
      </w:r>
      <w:r w:rsidRPr="00F27993">
        <w:rPr>
          <w:rFonts w:ascii="Trebuchet MS" w:hAnsi="Trebuchet MS" w:cs="Arial"/>
          <w:sz w:val="22"/>
          <w:szCs w:val="22"/>
          <w:u w:val="single"/>
          <w:lang w:val="lt-LT"/>
        </w:rPr>
        <w:t xml:space="preserve"> </w:t>
      </w:r>
      <w:r w:rsidR="00F275A1" w:rsidRPr="00F27993">
        <w:rPr>
          <w:rFonts w:ascii="Trebuchet MS" w:hAnsi="Trebuchet MS" w:cs="Arial"/>
          <w:sz w:val="22"/>
          <w:szCs w:val="22"/>
          <w:u w:val="single"/>
          <w:lang w:val="lt-LT"/>
        </w:rPr>
        <w:t xml:space="preserve">priedas </w:t>
      </w:r>
      <w:r w:rsidR="00F275A1" w:rsidRPr="00F27993">
        <w:rPr>
          <w:rFonts w:ascii="Trebuchet MS" w:hAnsi="Trebuchet MS" w:cs="Arial"/>
          <w:sz w:val="22"/>
          <w:szCs w:val="22"/>
          <w:lang w:val="lt-LT"/>
        </w:rPr>
        <w:t>-</w:t>
      </w:r>
      <w:r w:rsidR="00F275A1" w:rsidRPr="00F27993">
        <w:rPr>
          <w:rFonts w:ascii="Trebuchet MS" w:hAnsi="Trebuchet MS"/>
          <w:lang w:val="lt-LT"/>
        </w:rPr>
        <w:t xml:space="preserve"> </w:t>
      </w:r>
      <w:r w:rsidR="005A0F82" w:rsidRPr="00F27993">
        <w:rPr>
          <w:rFonts w:ascii="Trebuchet MS" w:hAnsi="Trebuchet MS"/>
          <w:lang w:val="lt-LT"/>
        </w:rPr>
        <w:t>Atjungimų užsakymo forma ir pavyzdys;</w:t>
      </w:r>
    </w:p>
    <w:p w14:paraId="552781D5" w14:textId="03A495B9" w:rsidR="00F27993" w:rsidRPr="00F27993" w:rsidRDefault="00115F33" w:rsidP="00243974">
      <w:pPr>
        <w:pStyle w:val="BodyText"/>
        <w:numPr>
          <w:ilvl w:val="1"/>
          <w:numId w:val="1"/>
        </w:numPr>
        <w:spacing w:line="360" w:lineRule="auto"/>
        <w:ind w:left="0" w:firstLine="720"/>
        <w:jc w:val="both"/>
        <w:rPr>
          <w:rFonts w:ascii="Trebuchet MS" w:hAnsi="Trebuchet MS" w:cs="Arial"/>
          <w:sz w:val="22"/>
          <w:szCs w:val="22"/>
          <w:lang w:val="lt-LT"/>
        </w:rPr>
      </w:pPr>
      <w:r>
        <w:rPr>
          <w:rFonts w:ascii="Trebuchet MS" w:hAnsi="Trebuchet MS" w:cs="Arial"/>
          <w:sz w:val="22"/>
          <w:szCs w:val="22"/>
          <w:u w:val="single"/>
          <w:lang w:val="lt-LT"/>
        </w:rPr>
        <w:t>5</w:t>
      </w:r>
      <w:r w:rsidRPr="00F27993">
        <w:rPr>
          <w:rFonts w:ascii="Trebuchet MS" w:hAnsi="Trebuchet MS" w:cs="Arial"/>
          <w:sz w:val="22"/>
          <w:szCs w:val="22"/>
          <w:u w:val="single"/>
          <w:lang w:val="lt-LT"/>
        </w:rPr>
        <w:t xml:space="preserve"> </w:t>
      </w:r>
      <w:r w:rsidR="00F27993" w:rsidRPr="00F27993">
        <w:rPr>
          <w:rFonts w:ascii="Trebuchet MS" w:hAnsi="Trebuchet MS" w:cs="Arial"/>
          <w:sz w:val="22"/>
          <w:szCs w:val="22"/>
          <w:u w:val="single"/>
          <w:lang w:val="lt-LT"/>
        </w:rPr>
        <w:t>priedas -</w:t>
      </w:r>
      <w:r w:rsidR="00F27993" w:rsidRPr="00F27993">
        <w:rPr>
          <w:rFonts w:ascii="Trebuchet MS" w:hAnsi="Trebuchet MS"/>
          <w:lang w:val="lt-LT"/>
        </w:rPr>
        <w:t xml:space="preserve"> Paraiškos darbams atlikti formos pavyzdys;</w:t>
      </w:r>
    </w:p>
    <w:p w14:paraId="5290C5B1" w14:textId="0BC9B2BC" w:rsidR="00773595" w:rsidRPr="00F27993" w:rsidRDefault="00115F33" w:rsidP="00243974">
      <w:pPr>
        <w:pStyle w:val="BodyText"/>
        <w:numPr>
          <w:ilvl w:val="1"/>
          <w:numId w:val="1"/>
        </w:numPr>
        <w:spacing w:line="360" w:lineRule="auto"/>
        <w:ind w:left="0" w:firstLine="720"/>
        <w:jc w:val="both"/>
        <w:rPr>
          <w:rFonts w:ascii="Trebuchet MS" w:hAnsi="Trebuchet MS" w:cs="Arial"/>
          <w:sz w:val="22"/>
          <w:szCs w:val="22"/>
          <w:lang w:val="lt-LT"/>
        </w:rPr>
      </w:pPr>
      <w:r>
        <w:rPr>
          <w:rFonts w:ascii="Trebuchet MS" w:hAnsi="Trebuchet MS" w:cs="Arial"/>
          <w:sz w:val="22"/>
          <w:szCs w:val="22"/>
          <w:u w:val="single"/>
          <w:lang w:val="lt-LT"/>
        </w:rPr>
        <w:t>6</w:t>
      </w:r>
      <w:r w:rsidRPr="00F27993">
        <w:rPr>
          <w:rFonts w:ascii="Trebuchet MS" w:hAnsi="Trebuchet MS" w:cs="Arial"/>
          <w:sz w:val="22"/>
          <w:szCs w:val="22"/>
          <w:u w:val="single"/>
          <w:lang w:val="lt-LT"/>
        </w:rPr>
        <w:t xml:space="preserve"> </w:t>
      </w:r>
      <w:r w:rsidR="00F27993" w:rsidRPr="00F27993">
        <w:rPr>
          <w:rFonts w:ascii="Trebuchet MS" w:hAnsi="Trebuchet MS" w:cs="Arial"/>
          <w:sz w:val="22"/>
          <w:szCs w:val="22"/>
          <w:u w:val="single"/>
          <w:lang w:val="lt-LT"/>
        </w:rPr>
        <w:t>priedas</w:t>
      </w:r>
      <w:r w:rsidR="00F27993" w:rsidRPr="00F27993">
        <w:rPr>
          <w:rFonts w:ascii="Trebuchet MS" w:hAnsi="Trebuchet MS"/>
          <w:lang w:val="lt-LT"/>
        </w:rPr>
        <w:t xml:space="preserve"> - </w:t>
      </w:r>
      <w:r w:rsidR="00F275A1" w:rsidRPr="00F27993">
        <w:rPr>
          <w:rFonts w:ascii="Trebuchet MS" w:hAnsi="Trebuchet MS" w:cs="Arial"/>
          <w:sz w:val="22"/>
          <w:szCs w:val="22"/>
          <w:lang w:val="lt-LT"/>
        </w:rPr>
        <w:t>Nurodymų ir pavedimų pildymas ir pateikimas Turto valdymo informacinėje sistemoje (TVIS)</w:t>
      </w:r>
      <w:r w:rsidR="00773595" w:rsidRPr="00F27993">
        <w:rPr>
          <w:rFonts w:ascii="Trebuchet MS" w:hAnsi="Trebuchet MS" w:cs="Arial"/>
          <w:sz w:val="22"/>
          <w:szCs w:val="22"/>
          <w:lang w:val="lt-LT"/>
        </w:rPr>
        <w:t>.</w:t>
      </w:r>
    </w:p>
    <w:p w14:paraId="59CC7549" w14:textId="7253D83E" w:rsidR="008A5B30" w:rsidRPr="00F27993" w:rsidRDefault="00D17875" w:rsidP="00243974">
      <w:pPr>
        <w:pStyle w:val="BodyText"/>
        <w:numPr>
          <w:ilvl w:val="0"/>
          <w:numId w:val="1"/>
        </w:numPr>
        <w:spacing w:line="360" w:lineRule="auto"/>
        <w:ind w:left="0" w:firstLine="720"/>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Prieš atliekant darbus techninės priežiūros tvarka (išskyrus </w:t>
      </w:r>
      <w:r w:rsidR="00FE344A" w:rsidRPr="00F27993">
        <w:rPr>
          <w:rFonts w:ascii="Trebuchet MS" w:hAnsi="Trebuchet MS" w:cs="Arial"/>
          <w:color w:val="000000" w:themeColor="text1"/>
          <w:sz w:val="22"/>
          <w:szCs w:val="22"/>
          <w:lang w:val="lt-LT"/>
        </w:rPr>
        <w:t xml:space="preserve">Užsakovo darbuotojų vykdomas </w:t>
      </w:r>
      <w:r w:rsidRPr="00F27993">
        <w:rPr>
          <w:rFonts w:ascii="Trebuchet MS" w:hAnsi="Trebuchet MS" w:cs="Arial"/>
          <w:color w:val="000000" w:themeColor="text1"/>
          <w:sz w:val="22"/>
          <w:szCs w:val="22"/>
          <w:lang w:val="lt-LT"/>
        </w:rPr>
        <w:t xml:space="preserve">apžiūras), atvykęs į objektą, Bendrovės ar Rangovo darbuotojas privalo </w:t>
      </w:r>
      <w:r w:rsidR="003B0F56" w:rsidRPr="00F27993">
        <w:rPr>
          <w:rFonts w:ascii="Trebuchet MS" w:hAnsi="Trebuchet MS" w:cs="Arial"/>
          <w:color w:val="000000" w:themeColor="text1"/>
          <w:sz w:val="22"/>
          <w:szCs w:val="22"/>
          <w:lang w:val="lt-LT"/>
        </w:rPr>
        <w:t xml:space="preserve">telefonu </w:t>
      </w:r>
      <w:r w:rsidRPr="00F27993">
        <w:rPr>
          <w:rFonts w:ascii="Trebuchet MS" w:hAnsi="Trebuchet MS" w:cs="Arial"/>
          <w:color w:val="000000" w:themeColor="text1"/>
          <w:sz w:val="22"/>
          <w:szCs w:val="22"/>
          <w:lang w:val="lt-LT"/>
        </w:rPr>
        <w:t xml:space="preserve">informuoti DK </w:t>
      </w:r>
      <w:r w:rsidR="003B0F56" w:rsidRPr="00F27993">
        <w:rPr>
          <w:rFonts w:ascii="Trebuchet MS" w:hAnsi="Trebuchet MS" w:cs="Arial"/>
          <w:color w:val="000000" w:themeColor="text1"/>
          <w:sz w:val="22"/>
          <w:szCs w:val="22"/>
          <w:lang w:val="lt-LT"/>
        </w:rPr>
        <w:t>nurodant ir charakterizuojant darbus, darbų vietovę, vietą</w:t>
      </w:r>
      <w:r w:rsidR="00650ADF" w:rsidRPr="00F27993">
        <w:rPr>
          <w:rFonts w:ascii="Trebuchet MS" w:hAnsi="Trebuchet MS" w:cs="Arial"/>
          <w:color w:val="000000" w:themeColor="text1"/>
          <w:sz w:val="22"/>
          <w:szCs w:val="22"/>
          <w:lang w:val="lt-LT"/>
        </w:rPr>
        <w:t>, darbo pradžią ir planuojamą darbo pabaigą</w:t>
      </w:r>
      <w:r w:rsidR="003B0F56" w:rsidRPr="00F27993">
        <w:rPr>
          <w:rFonts w:ascii="Trebuchet MS" w:hAnsi="Trebuchet MS" w:cs="Arial"/>
          <w:color w:val="000000" w:themeColor="text1"/>
          <w:sz w:val="22"/>
          <w:szCs w:val="22"/>
          <w:lang w:val="lt-LT"/>
        </w:rPr>
        <w:t xml:space="preserve">. </w:t>
      </w:r>
      <w:r w:rsidR="00650ADF" w:rsidRPr="00F27993">
        <w:rPr>
          <w:rFonts w:ascii="Trebuchet MS" w:hAnsi="Trebuchet MS" w:cs="Arial"/>
          <w:color w:val="000000" w:themeColor="text1"/>
          <w:sz w:val="22"/>
          <w:szCs w:val="22"/>
          <w:lang w:val="lt-LT"/>
        </w:rPr>
        <w:t>DK gautą informaciją</w:t>
      </w:r>
      <w:r w:rsidR="00650ADF" w:rsidRPr="00F27993">
        <w:rPr>
          <w:rFonts w:ascii="Trebuchet MS" w:hAnsi="Trebuchet MS"/>
          <w:sz w:val="22"/>
          <w:szCs w:val="22"/>
          <w:lang w:val="lt-LT"/>
        </w:rPr>
        <w:t xml:space="preserve"> </w:t>
      </w:r>
      <w:r w:rsidR="00650ADF" w:rsidRPr="00F27993">
        <w:rPr>
          <w:rFonts w:ascii="Trebuchet MS" w:hAnsi="Trebuchet MS" w:cs="Arial"/>
          <w:color w:val="000000" w:themeColor="text1"/>
          <w:sz w:val="22"/>
          <w:szCs w:val="22"/>
          <w:lang w:val="lt-LT"/>
        </w:rPr>
        <w:t>registruoja</w:t>
      </w:r>
      <w:r w:rsidR="000308DB">
        <w:rPr>
          <w:rFonts w:ascii="Trebuchet MS" w:hAnsi="Trebuchet MS" w:cs="Arial"/>
          <w:color w:val="000000" w:themeColor="text1"/>
          <w:sz w:val="22"/>
          <w:szCs w:val="22"/>
          <w:lang w:val="lt-LT"/>
        </w:rPr>
        <w:t xml:space="preserve"> operatyviniame žurnale</w:t>
      </w:r>
      <w:r w:rsidR="00650ADF" w:rsidRPr="00F27993">
        <w:rPr>
          <w:rFonts w:ascii="Trebuchet MS" w:hAnsi="Trebuchet MS" w:cs="Arial"/>
          <w:color w:val="000000" w:themeColor="text1"/>
          <w:sz w:val="22"/>
          <w:szCs w:val="22"/>
          <w:lang w:val="lt-LT"/>
        </w:rPr>
        <w:t>.</w:t>
      </w:r>
    </w:p>
    <w:p w14:paraId="54A0605E" w14:textId="13BC5B52" w:rsidR="00B57208" w:rsidRPr="00F27993" w:rsidRDefault="00B57208" w:rsidP="00243974">
      <w:pPr>
        <w:pStyle w:val="BodyText"/>
        <w:numPr>
          <w:ilvl w:val="0"/>
          <w:numId w:val="1"/>
        </w:numPr>
        <w:spacing w:line="360" w:lineRule="auto"/>
        <w:ind w:left="0" w:firstLine="720"/>
        <w:jc w:val="both"/>
        <w:rPr>
          <w:rFonts w:ascii="Trebuchet MS" w:hAnsi="Trebuchet MS" w:cs="Arial"/>
          <w:b/>
          <w:bCs/>
          <w:color w:val="000000" w:themeColor="text1"/>
          <w:sz w:val="22"/>
          <w:szCs w:val="22"/>
          <w:lang w:val="lt-LT"/>
        </w:rPr>
      </w:pPr>
      <w:r w:rsidRPr="00F27993">
        <w:rPr>
          <w:rFonts w:ascii="Trebuchet MS" w:hAnsi="Trebuchet MS" w:cs="Arial"/>
          <w:b/>
          <w:bCs/>
          <w:color w:val="000000" w:themeColor="text1"/>
          <w:sz w:val="22"/>
          <w:szCs w:val="22"/>
          <w:lang w:val="lt-LT"/>
        </w:rPr>
        <w:t>Rangovas:</w:t>
      </w:r>
    </w:p>
    <w:p w14:paraId="279DC6C6" w14:textId="16F034F7" w:rsidR="00B57208" w:rsidRPr="00F27993" w:rsidRDefault="009E45FA" w:rsidP="00243974">
      <w:pPr>
        <w:pStyle w:val="BodyText"/>
        <w:numPr>
          <w:ilvl w:val="1"/>
          <w:numId w:val="1"/>
        </w:numPr>
        <w:spacing w:line="360" w:lineRule="auto"/>
        <w:ind w:left="0" w:firstLine="720"/>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Pateikia </w:t>
      </w:r>
      <w:r w:rsidR="00E7526E" w:rsidRPr="00F27993">
        <w:rPr>
          <w:rFonts w:ascii="Trebuchet MS" w:hAnsi="Trebuchet MS" w:cs="Arial"/>
          <w:color w:val="000000" w:themeColor="text1"/>
          <w:sz w:val="22"/>
          <w:szCs w:val="22"/>
          <w:lang w:val="lt-LT"/>
        </w:rPr>
        <w:t xml:space="preserve">DP TVIS kai atjungimas numatytas patvirtintame mėnesiniame atjungimų grafike pagal IPC </w:t>
      </w:r>
      <w:r w:rsidR="009A02E5" w:rsidRPr="00F27993">
        <w:rPr>
          <w:rFonts w:ascii="Trebuchet MS" w:hAnsi="Trebuchet MS" w:cs="Arial"/>
          <w:color w:val="000000" w:themeColor="text1"/>
          <w:sz w:val="22"/>
          <w:szCs w:val="22"/>
          <w:lang w:val="lt-LT"/>
        </w:rPr>
        <w:t xml:space="preserve">ir </w:t>
      </w:r>
      <w:r w:rsidR="000308DB">
        <w:rPr>
          <w:rFonts w:ascii="Trebuchet MS" w:hAnsi="Trebuchet MS" w:cs="Arial"/>
          <w:color w:val="000000" w:themeColor="text1"/>
          <w:sz w:val="22"/>
          <w:szCs w:val="22"/>
          <w:lang w:val="lt-LT"/>
        </w:rPr>
        <w:t>SĮPS</w:t>
      </w:r>
      <w:r w:rsidR="009A02E5" w:rsidRPr="00F27993">
        <w:rPr>
          <w:rFonts w:ascii="Trebuchet MS" w:hAnsi="Trebuchet MS" w:cs="Arial"/>
          <w:color w:val="000000" w:themeColor="text1"/>
          <w:sz w:val="22"/>
          <w:szCs w:val="22"/>
          <w:lang w:val="lt-LT"/>
        </w:rPr>
        <w:t xml:space="preserve"> skyriaus </w:t>
      </w:r>
      <w:r w:rsidR="00E7526E" w:rsidRPr="00F27993">
        <w:rPr>
          <w:rFonts w:ascii="Trebuchet MS" w:hAnsi="Trebuchet MS" w:cs="Arial"/>
          <w:color w:val="000000" w:themeColor="text1"/>
          <w:sz w:val="22"/>
          <w:szCs w:val="22"/>
          <w:lang w:val="lt-LT"/>
        </w:rPr>
        <w:t>sudarytus darbų užsakymus</w:t>
      </w:r>
      <w:r w:rsidR="005D748A" w:rsidRPr="00F27993">
        <w:rPr>
          <w:rFonts w:ascii="Trebuchet MS" w:hAnsi="Trebuchet MS" w:cs="Arial"/>
          <w:color w:val="000000" w:themeColor="text1"/>
          <w:sz w:val="22"/>
          <w:szCs w:val="22"/>
          <w:lang w:val="lt-LT"/>
        </w:rPr>
        <w:t>;</w:t>
      </w:r>
    </w:p>
    <w:p w14:paraId="6ADF5E7D" w14:textId="045D9044" w:rsidR="00B57208" w:rsidRPr="00F27993" w:rsidRDefault="00C32A18" w:rsidP="00243974">
      <w:pPr>
        <w:pStyle w:val="BodyText"/>
        <w:numPr>
          <w:ilvl w:val="1"/>
          <w:numId w:val="1"/>
        </w:numPr>
        <w:spacing w:line="360" w:lineRule="auto"/>
        <w:ind w:left="0" w:firstLine="720"/>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Pateikia </w:t>
      </w:r>
      <w:r w:rsidR="00844283" w:rsidRPr="00F27993">
        <w:rPr>
          <w:rFonts w:ascii="Trebuchet MS" w:hAnsi="Trebuchet MS" w:cs="Arial"/>
          <w:color w:val="000000" w:themeColor="text1"/>
          <w:sz w:val="22"/>
          <w:szCs w:val="22"/>
          <w:lang w:val="lt-LT"/>
        </w:rPr>
        <w:t xml:space="preserve">DK </w:t>
      </w:r>
      <w:r w:rsidRPr="00F27993">
        <w:rPr>
          <w:rFonts w:ascii="Trebuchet MS" w:hAnsi="Trebuchet MS" w:cs="Arial"/>
          <w:color w:val="000000" w:themeColor="text1"/>
          <w:sz w:val="22"/>
          <w:szCs w:val="22"/>
          <w:lang w:val="lt-LT"/>
        </w:rPr>
        <w:t>P</w:t>
      </w:r>
      <w:r w:rsidR="00E7526E" w:rsidRPr="00F27993">
        <w:rPr>
          <w:rFonts w:ascii="Trebuchet MS" w:hAnsi="Trebuchet MS" w:cs="Arial"/>
          <w:color w:val="000000" w:themeColor="text1"/>
          <w:sz w:val="22"/>
          <w:szCs w:val="22"/>
          <w:lang w:val="lt-LT"/>
        </w:rPr>
        <w:t>DA</w:t>
      </w:r>
      <w:r w:rsidR="00E94D52" w:rsidRPr="00F27993">
        <w:rPr>
          <w:rFonts w:ascii="Trebuchet MS" w:hAnsi="Trebuchet MS" w:cs="Arial"/>
          <w:color w:val="000000" w:themeColor="text1"/>
          <w:sz w:val="22"/>
          <w:szCs w:val="22"/>
          <w:lang w:val="lt-LT"/>
        </w:rPr>
        <w:t xml:space="preserve">, kai atjungimas numatytas patvirtintame </w:t>
      </w:r>
      <w:r w:rsidR="00FE74D5" w:rsidRPr="00F27993">
        <w:rPr>
          <w:rFonts w:ascii="Trebuchet MS" w:hAnsi="Trebuchet MS" w:cs="Arial"/>
          <w:color w:val="000000" w:themeColor="text1"/>
          <w:sz w:val="22"/>
          <w:szCs w:val="22"/>
          <w:lang w:val="lt-LT"/>
        </w:rPr>
        <w:t>objektų rekonstravimo</w:t>
      </w:r>
      <w:r w:rsidR="009E45FA" w:rsidRPr="00F27993">
        <w:rPr>
          <w:rFonts w:ascii="Trebuchet MS" w:hAnsi="Trebuchet MS" w:cs="Arial"/>
          <w:color w:val="000000" w:themeColor="text1"/>
          <w:sz w:val="22"/>
          <w:szCs w:val="22"/>
          <w:lang w:val="lt-LT"/>
        </w:rPr>
        <w:t>/naujos statybos</w:t>
      </w:r>
      <w:r w:rsidR="00FE74D5" w:rsidRPr="00F27993">
        <w:rPr>
          <w:rFonts w:ascii="Trebuchet MS" w:hAnsi="Trebuchet MS" w:cs="Arial"/>
          <w:color w:val="000000" w:themeColor="text1"/>
          <w:sz w:val="22"/>
          <w:szCs w:val="22"/>
          <w:lang w:val="lt-LT"/>
        </w:rPr>
        <w:t xml:space="preserve"> grafike</w:t>
      </w:r>
      <w:r w:rsidR="00B57208" w:rsidRPr="00F27993">
        <w:rPr>
          <w:rFonts w:ascii="Trebuchet MS" w:hAnsi="Trebuchet MS" w:cs="Arial"/>
          <w:color w:val="000000" w:themeColor="text1"/>
          <w:sz w:val="22"/>
          <w:szCs w:val="22"/>
          <w:lang w:val="lt-LT"/>
        </w:rPr>
        <w:t>.</w:t>
      </w:r>
    </w:p>
    <w:p w14:paraId="7DB82C9A" w14:textId="66D810C9" w:rsidR="00B57208" w:rsidRPr="00F27993" w:rsidRDefault="003367B8" w:rsidP="00243974">
      <w:pPr>
        <w:pStyle w:val="BodyText"/>
        <w:numPr>
          <w:ilvl w:val="1"/>
          <w:numId w:val="1"/>
        </w:numPr>
        <w:spacing w:line="360" w:lineRule="auto"/>
        <w:ind w:left="0" w:firstLine="720"/>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su </w:t>
      </w:r>
      <w:r w:rsidR="002A6251" w:rsidRPr="00F27993">
        <w:rPr>
          <w:rFonts w:ascii="Trebuchet MS" w:hAnsi="Trebuchet MS" w:cs="Arial"/>
          <w:color w:val="000000" w:themeColor="text1"/>
          <w:sz w:val="22"/>
          <w:szCs w:val="22"/>
          <w:lang w:val="lt-LT"/>
        </w:rPr>
        <w:t>IPC</w:t>
      </w:r>
      <w:r w:rsidR="009A02E5" w:rsidRPr="00F27993">
        <w:rPr>
          <w:rFonts w:ascii="Trebuchet MS" w:hAnsi="Trebuchet MS" w:cs="Arial"/>
          <w:color w:val="000000" w:themeColor="text1"/>
          <w:sz w:val="22"/>
          <w:szCs w:val="22"/>
          <w:lang w:val="lt-LT"/>
        </w:rPr>
        <w:t xml:space="preserve">, </w:t>
      </w:r>
      <w:r w:rsidR="00C90FC0">
        <w:rPr>
          <w:rFonts w:ascii="Trebuchet MS" w:hAnsi="Trebuchet MS" w:cs="Arial"/>
          <w:color w:val="000000" w:themeColor="text1"/>
          <w:sz w:val="22"/>
          <w:szCs w:val="22"/>
          <w:lang w:val="lt-LT"/>
        </w:rPr>
        <w:t>SĮPS</w:t>
      </w:r>
      <w:r w:rsidR="009A02E5" w:rsidRPr="00F27993">
        <w:rPr>
          <w:rFonts w:ascii="Trebuchet MS" w:hAnsi="Trebuchet MS" w:cs="Arial"/>
          <w:color w:val="000000" w:themeColor="text1"/>
          <w:sz w:val="22"/>
          <w:szCs w:val="22"/>
          <w:lang w:val="lt-LT"/>
        </w:rPr>
        <w:t xml:space="preserve"> skyriumi</w:t>
      </w:r>
      <w:r w:rsidR="002A6251" w:rsidRPr="00F27993">
        <w:rPr>
          <w:rFonts w:ascii="Trebuchet MS" w:hAnsi="Trebuchet MS" w:cs="Arial"/>
          <w:color w:val="000000" w:themeColor="text1"/>
          <w:sz w:val="22"/>
          <w:szCs w:val="22"/>
          <w:lang w:val="lt-LT"/>
        </w:rPr>
        <w:t xml:space="preserve"> </w:t>
      </w:r>
      <w:r w:rsidRPr="00F27993">
        <w:rPr>
          <w:rFonts w:ascii="Trebuchet MS" w:hAnsi="Trebuchet MS" w:cs="Arial"/>
          <w:color w:val="000000" w:themeColor="text1"/>
          <w:sz w:val="22"/>
          <w:szCs w:val="22"/>
          <w:lang w:val="lt-LT"/>
        </w:rPr>
        <w:t>suderinus</w:t>
      </w:r>
      <w:r w:rsidR="00B57208" w:rsidRPr="00F27993">
        <w:rPr>
          <w:rFonts w:ascii="Trebuchet MS" w:hAnsi="Trebuchet MS" w:cs="Arial"/>
          <w:color w:val="000000" w:themeColor="text1"/>
          <w:sz w:val="22"/>
          <w:szCs w:val="22"/>
          <w:lang w:val="lt-LT"/>
        </w:rPr>
        <w:t xml:space="preserve"> darbus, skiria darbų vadovus, kurie</w:t>
      </w:r>
      <w:r w:rsidR="653473BF" w:rsidRPr="00F27993">
        <w:rPr>
          <w:rFonts w:ascii="Trebuchet MS" w:hAnsi="Trebuchet MS" w:cs="Arial"/>
          <w:color w:val="000000" w:themeColor="text1"/>
          <w:sz w:val="22"/>
          <w:szCs w:val="22"/>
          <w:lang w:val="lt-LT"/>
        </w:rPr>
        <w:t xml:space="preserve"> TVIS</w:t>
      </w:r>
      <w:r w:rsidR="2DB9671E" w:rsidRPr="00F27993">
        <w:rPr>
          <w:rFonts w:ascii="Trebuchet MS" w:hAnsi="Trebuchet MS" w:cs="Arial"/>
          <w:color w:val="000000" w:themeColor="text1"/>
          <w:sz w:val="22"/>
          <w:szCs w:val="22"/>
          <w:lang w:val="lt-LT"/>
        </w:rPr>
        <w:t xml:space="preserve"> </w:t>
      </w:r>
      <w:r w:rsidR="00B57208" w:rsidRPr="00F27993">
        <w:rPr>
          <w:rFonts w:ascii="Trebuchet MS" w:hAnsi="Trebuchet MS" w:cs="Arial"/>
          <w:color w:val="000000" w:themeColor="text1"/>
          <w:sz w:val="22"/>
          <w:szCs w:val="22"/>
          <w:lang w:val="lt-LT"/>
        </w:rPr>
        <w:t>DK pateikia nurodymus</w:t>
      </w:r>
      <w:r w:rsidR="00413437" w:rsidRPr="00F27993">
        <w:rPr>
          <w:rFonts w:ascii="Trebuchet MS" w:hAnsi="Trebuchet MS" w:cs="Arial"/>
          <w:color w:val="000000" w:themeColor="text1"/>
          <w:sz w:val="22"/>
          <w:szCs w:val="22"/>
          <w:lang w:val="lt-LT"/>
        </w:rPr>
        <w:t>/pavedimus</w:t>
      </w:r>
      <w:r w:rsidR="00B57208" w:rsidRPr="00F27993">
        <w:rPr>
          <w:rFonts w:ascii="Trebuchet MS" w:hAnsi="Trebuchet MS" w:cs="Arial"/>
          <w:color w:val="000000" w:themeColor="text1"/>
          <w:sz w:val="22"/>
          <w:szCs w:val="22"/>
          <w:lang w:val="lt-LT"/>
        </w:rPr>
        <w:t xml:space="preserve"> darbams ir suteikia DK visą reikalingą informaciją apie planuojamus darbus (1 priedas);</w:t>
      </w:r>
    </w:p>
    <w:p w14:paraId="1D93FC85" w14:textId="753F9759" w:rsidR="00B57208" w:rsidRPr="00F27993" w:rsidRDefault="003367B8" w:rsidP="00243974">
      <w:pPr>
        <w:pStyle w:val="BodyText"/>
        <w:numPr>
          <w:ilvl w:val="1"/>
          <w:numId w:val="1"/>
        </w:numPr>
        <w:spacing w:line="360" w:lineRule="auto"/>
        <w:ind w:left="0" w:firstLine="720"/>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su IPC suderinus</w:t>
      </w:r>
      <w:r w:rsidR="00B57208" w:rsidRPr="00F27993">
        <w:rPr>
          <w:rFonts w:ascii="Trebuchet MS" w:hAnsi="Trebuchet MS" w:cs="Arial"/>
          <w:color w:val="000000" w:themeColor="text1"/>
          <w:sz w:val="22"/>
          <w:szCs w:val="22"/>
          <w:lang w:val="lt-LT"/>
        </w:rPr>
        <w:t xml:space="preserve"> darbus</w:t>
      </w:r>
      <w:r w:rsidR="000E3A39" w:rsidRPr="00F27993">
        <w:rPr>
          <w:rFonts w:ascii="Trebuchet MS" w:hAnsi="Trebuchet MS" w:cs="Arial"/>
          <w:color w:val="000000" w:themeColor="text1"/>
          <w:sz w:val="22"/>
          <w:szCs w:val="22"/>
          <w:lang w:val="lt-LT"/>
        </w:rPr>
        <w:t xml:space="preserve"> (objektuose su budinčiu darbuotoju)</w:t>
      </w:r>
      <w:r w:rsidR="00B57208" w:rsidRPr="00F27993">
        <w:rPr>
          <w:rFonts w:ascii="Trebuchet MS" w:hAnsi="Trebuchet MS" w:cs="Arial"/>
          <w:color w:val="000000" w:themeColor="text1"/>
          <w:sz w:val="22"/>
          <w:szCs w:val="22"/>
          <w:lang w:val="lt-LT"/>
        </w:rPr>
        <w:t xml:space="preserve">, skiria darbų vadovus darbams organizuoti, kurie elektroniniu paštu ar faksu </w:t>
      </w:r>
      <w:r w:rsidR="009D0CCD" w:rsidRPr="00F27993">
        <w:rPr>
          <w:rFonts w:ascii="Trebuchet MS" w:hAnsi="Trebuchet MS" w:cs="Arial"/>
          <w:color w:val="000000" w:themeColor="text1"/>
          <w:sz w:val="22"/>
          <w:szCs w:val="22"/>
          <w:lang w:val="lt-LT"/>
        </w:rPr>
        <w:t>BD</w:t>
      </w:r>
      <w:r w:rsidR="00B57208" w:rsidRPr="00F27993">
        <w:rPr>
          <w:rFonts w:ascii="Trebuchet MS" w:hAnsi="Trebuchet MS" w:cs="Arial"/>
          <w:color w:val="000000" w:themeColor="text1"/>
          <w:sz w:val="22"/>
          <w:szCs w:val="22"/>
          <w:lang w:val="lt-LT"/>
        </w:rPr>
        <w:t xml:space="preserve"> pateikia nurodymus</w:t>
      </w:r>
      <w:r w:rsidR="00413437" w:rsidRPr="00F27993">
        <w:rPr>
          <w:rFonts w:ascii="Trebuchet MS" w:hAnsi="Trebuchet MS" w:cs="Arial"/>
          <w:color w:val="000000" w:themeColor="text1"/>
          <w:sz w:val="22"/>
          <w:szCs w:val="22"/>
          <w:lang w:val="lt-LT"/>
        </w:rPr>
        <w:t>/pavedimus</w:t>
      </w:r>
      <w:r w:rsidR="00B57208" w:rsidRPr="00F27993">
        <w:rPr>
          <w:rFonts w:ascii="Trebuchet MS" w:hAnsi="Trebuchet MS" w:cs="Arial"/>
          <w:color w:val="000000" w:themeColor="text1"/>
          <w:sz w:val="22"/>
          <w:szCs w:val="22"/>
          <w:lang w:val="lt-LT"/>
        </w:rPr>
        <w:t xml:space="preserve"> darbams ir suteikia BD visą reikalingą informaciją apie planuojamus darbus (</w:t>
      </w:r>
      <w:r w:rsidR="009D567A">
        <w:rPr>
          <w:rFonts w:ascii="Trebuchet MS" w:hAnsi="Trebuchet MS" w:cs="Arial"/>
          <w:color w:val="000000" w:themeColor="text1"/>
          <w:sz w:val="22"/>
          <w:szCs w:val="22"/>
          <w:lang w:val="lt-LT"/>
        </w:rPr>
        <w:t>1</w:t>
      </w:r>
      <w:r w:rsidR="009D567A" w:rsidRPr="00F27993">
        <w:rPr>
          <w:rFonts w:ascii="Trebuchet MS" w:hAnsi="Trebuchet MS" w:cs="Arial"/>
          <w:color w:val="000000" w:themeColor="text1"/>
          <w:sz w:val="22"/>
          <w:szCs w:val="22"/>
          <w:lang w:val="lt-LT"/>
        </w:rPr>
        <w:t xml:space="preserve"> </w:t>
      </w:r>
      <w:r w:rsidR="00B57208" w:rsidRPr="00F27993">
        <w:rPr>
          <w:rFonts w:ascii="Trebuchet MS" w:hAnsi="Trebuchet MS" w:cs="Arial"/>
          <w:color w:val="000000" w:themeColor="text1"/>
          <w:sz w:val="22"/>
          <w:szCs w:val="22"/>
          <w:lang w:val="lt-LT"/>
        </w:rPr>
        <w:t>priedas);</w:t>
      </w:r>
    </w:p>
    <w:p w14:paraId="514B356F" w14:textId="6A783B83" w:rsidR="00B57208" w:rsidRPr="00F27993" w:rsidRDefault="003367B8" w:rsidP="00243974">
      <w:pPr>
        <w:pStyle w:val="BodyText"/>
        <w:numPr>
          <w:ilvl w:val="1"/>
          <w:numId w:val="1"/>
        </w:numPr>
        <w:spacing w:line="360" w:lineRule="auto"/>
        <w:ind w:left="0" w:firstLine="720"/>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su ITTC</w:t>
      </w:r>
      <w:r w:rsidR="00C32A18" w:rsidRPr="00F27993">
        <w:rPr>
          <w:rFonts w:ascii="Trebuchet MS" w:hAnsi="Trebuchet MS" w:cs="Arial"/>
          <w:color w:val="000000" w:themeColor="text1"/>
          <w:sz w:val="22"/>
          <w:szCs w:val="22"/>
          <w:lang w:val="lt-LT"/>
        </w:rPr>
        <w:t>,</w:t>
      </w:r>
      <w:r w:rsidRPr="00F27993">
        <w:rPr>
          <w:rFonts w:ascii="Trebuchet MS" w:hAnsi="Trebuchet MS" w:cs="Arial"/>
          <w:color w:val="000000" w:themeColor="text1"/>
          <w:sz w:val="22"/>
          <w:szCs w:val="22"/>
          <w:lang w:val="lt-LT"/>
        </w:rPr>
        <w:t xml:space="preserve"> </w:t>
      </w:r>
      <w:r w:rsidR="009A02E5" w:rsidRPr="00F27993">
        <w:rPr>
          <w:rFonts w:ascii="Trebuchet MS" w:hAnsi="Trebuchet MS" w:cs="Arial"/>
          <w:color w:val="000000" w:themeColor="text1"/>
          <w:sz w:val="22"/>
          <w:szCs w:val="22"/>
          <w:lang w:val="lt-LT"/>
        </w:rPr>
        <w:t>FS</w:t>
      </w:r>
      <w:r w:rsidR="00C32A18" w:rsidRPr="00F27993">
        <w:rPr>
          <w:rFonts w:ascii="Trebuchet MS" w:hAnsi="Trebuchet MS" w:cs="Arial"/>
          <w:color w:val="000000" w:themeColor="text1"/>
          <w:sz w:val="22"/>
          <w:szCs w:val="22"/>
          <w:lang w:val="lt-LT"/>
        </w:rPr>
        <w:t>S</w:t>
      </w:r>
      <w:r w:rsidR="009A02E5" w:rsidRPr="00F27993">
        <w:rPr>
          <w:rFonts w:ascii="Trebuchet MS" w:hAnsi="Trebuchet MS" w:cs="Arial"/>
          <w:color w:val="000000" w:themeColor="text1"/>
          <w:sz w:val="22"/>
          <w:szCs w:val="22"/>
          <w:lang w:val="lt-LT"/>
        </w:rPr>
        <w:t xml:space="preserve"> </w:t>
      </w:r>
      <w:r w:rsidRPr="00F27993">
        <w:rPr>
          <w:rFonts w:ascii="Trebuchet MS" w:hAnsi="Trebuchet MS" w:cs="Arial"/>
          <w:color w:val="000000" w:themeColor="text1"/>
          <w:sz w:val="22"/>
          <w:szCs w:val="22"/>
          <w:lang w:val="lt-LT"/>
        </w:rPr>
        <w:t xml:space="preserve">suderinus </w:t>
      </w:r>
      <w:r w:rsidR="00B57208" w:rsidRPr="00F27993">
        <w:rPr>
          <w:rFonts w:ascii="Trebuchet MS" w:hAnsi="Trebuchet MS" w:cs="Arial"/>
          <w:color w:val="000000" w:themeColor="text1"/>
          <w:sz w:val="22"/>
          <w:szCs w:val="22"/>
          <w:lang w:val="lt-LT"/>
        </w:rPr>
        <w:t xml:space="preserve">darbus, skiria darbų vadovus, kurie </w:t>
      </w:r>
      <w:r w:rsidR="78F4940A" w:rsidRPr="00F27993">
        <w:rPr>
          <w:rFonts w:ascii="Trebuchet MS" w:hAnsi="Trebuchet MS" w:cs="Arial"/>
          <w:color w:val="000000" w:themeColor="text1"/>
          <w:sz w:val="22"/>
          <w:szCs w:val="22"/>
          <w:lang w:val="lt-LT"/>
        </w:rPr>
        <w:t xml:space="preserve">TVIS arba </w:t>
      </w:r>
      <w:r w:rsidR="00B57208" w:rsidRPr="00F27993">
        <w:rPr>
          <w:rFonts w:ascii="Trebuchet MS" w:hAnsi="Trebuchet MS" w:cs="Arial"/>
          <w:color w:val="000000" w:themeColor="text1"/>
          <w:sz w:val="22"/>
          <w:szCs w:val="22"/>
          <w:lang w:val="lt-LT"/>
        </w:rPr>
        <w:t xml:space="preserve">elektroniniu paštu </w:t>
      </w:r>
      <w:r w:rsidRPr="00F27993">
        <w:rPr>
          <w:rFonts w:ascii="Trebuchet MS" w:hAnsi="Trebuchet MS" w:cs="Arial"/>
          <w:sz w:val="22"/>
          <w:szCs w:val="22"/>
          <w:lang w:val="lt-LT"/>
        </w:rPr>
        <w:t>edkg@litgrid.eu</w:t>
      </w:r>
      <w:r w:rsidR="00413437" w:rsidRPr="00F27993">
        <w:rPr>
          <w:rFonts w:ascii="Trebuchet MS" w:hAnsi="Trebuchet MS" w:cs="Arial"/>
          <w:color w:val="000000" w:themeColor="text1"/>
          <w:sz w:val="22"/>
          <w:szCs w:val="22"/>
          <w:lang w:val="lt-LT"/>
        </w:rPr>
        <w:t xml:space="preserve"> </w:t>
      </w:r>
      <w:r w:rsidR="00B57208" w:rsidRPr="00F27993">
        <w:rPr>
          <w:rFonts w:ascii="Trebuchet MS" w:hAnsi="Trebuchet MS" w:cs="Arial"/>
          <w:color w:val="000000" w:themeColor="text1"/>
          <w:sz w:val="22"/>
          <w:szCs w:val="22"/>
          <w:lang w:val="lt-LT"/>
        </w:rPr>
        <w:t>DK pateikia nurodymus</w:t>
      </w:r>
      <w:r w:rsidR="00413437" w:rsidRPr="00F27993">
        <w:rPr>
          <w:rFonts w:ascii="Trebuchet MS" w:hAnsi="Trebuchet MS" w:cs="Arial"/>
          <w:color w:val="000000" w:themeColor="text1"/>
          <w:sz w:val="22"/>
          <w:szCs w:val="22"/>
          <w:lang w:val="lt-LT"/>
        </w:rPr>
        <w:t>/pavedimus</w:t>
      </w:r>
      <w:r w:rsidR="00B57208" w:rsidRPr="00F27993">
        <w:rPr>
          <w:rFonts w:ascii="Trebuchet MS" w:hAnsi="Trebuchet MS" w:cs="Arial"/>
          <w:color w:val="000000" w:themeColor="text1"/>
          <w:sz w:val="22"/>
          <w:szCs w:val="22"/>
          <w:lang w:val="lt-LT"/>
        </w:rPr>
        <w:t xml:space="preserve"> darbams ir suteikia DK visą reikalingą informaciją apie planuojamus darbus</w:t>
      </w:r>
      <w:r w:rsidR="005D748A" w:rsidRPr="00F27993">
        <w:rPr>
          <w:rFonts w:ascii="Trebuchet MS" w:hAnsi="Trebuchet MS" w:cs="Arial"/>
          <w:color w:val="000000" w:themeColor="text1"/>
          <w:sz w:val="22"/>
          <w:szCs w:val="22"/>
          <w:lang w:val="lt-LT"/>
        </w:rPr>
        <w:t>;</w:t>
      </w:r>
    </w:p>
    <w:p w14:paraId="3454FACB" w14:textId="6B60C3D8" w:rsidR="016F3792" w:rsidRPr="00B8784B" w:rsidRDefault="016F3792" w:rsidP="00243974">
      <w:pPr>
        <w:pStyle w:val="BodyText"/>
        <w:numPr>
          <w:ilvl w:val="1"/>
          <w:numId w:val="1"/>
        </w:numPr>
        <w:spacing w:line="360" w:lineRule="auto"/>
        <w:ind w:left="0" w:firstLine="720"/>
        <w:jc w:val="both"/>
        <w:rPr>
          <w:rFonts w:ascii="Trebuchet MS" w:hAnsi="Trebuchet MS"/>
          <w:color w:val="000000" w:themeColor="text1"/>
          <w:sz w:val="22"/>
          <w:szCs w:val="22"/>
          <w:lang w:val="lt-LT"/>
        </w:rPr>
      </w:pPr>
      <w:r w:rsidRPr="00B8784B">
        <w:rPr>
          <w:rFonts w:ascii="Trebuchet MS" w:hAnsi="Trebuchet MS" w:cs="Arial"/>
          <w:color w:val="000000" w:themeColor="text1"/>
          <w:sz w:val="22"/>
          <w:szCs w:val="22"/>
          <w:lang w:val="lt-LT"/>
        </w:rPr>
        <w:t xml:space="preserve">Organizuojant </w:t>
      </w:r>
      <w:r w:rsidR="00800943" w:rsidRPr="00B8784B">
        <w:rPr>
          <w:rFonts w:ascii="Trebuchet MS" w:hAnsi="Trebuchet MS" w:cs="Arial"/>
          <w:sz w:val="22"/>
          <w:szCs w:val="22"/>
          <w:lang w:val="lt-LT"/>
        </w:rPr>
        <w:t xml:space="preserve">geologinius grunto tyrimo darbus su gręžimo agregatais oro linijos apsaugos zonoje, </w:t>
      </w:r>
      <w:r w:rsidR="15606EC9" w:rsidRPr="00B8784B">
        <w:rPr>
          <w:rFonts w:ascii="Trebuchet MS" w:hAnsi="Trebuchet MS" w:cs="Arial"/>
          <w:color w:val="000000" w:themeColor="text1"/>
          <w:sz w:val="22"/>
          <w:szCs w:val="22"/>
          <w:lang w:val="lt-LT"/>
        </w:rPr>
        <w:t>trasų valymo</w:t>
      </w:r>
      <w:r w:rsidR="00A13DDB" w:rsidRPr="00B8784B">
        <w:rPr>
          <w:rFonts w:ascii="Trebuchet MS" w:hAnsi="Trebuchet MS" w:cs="Arial"/>
          <w:color w:val="000000" w:themeColor="text1"/>
          <w:sz w:val="22"/>
          <w:szCs w:val="22"/>
          <w:lang w:val="lt-LT"/>
        </w:rPr>
        <w:t xml:space="preserve"> </w:t>
      </w:r>
      <w:r w:rsidRPr="00B8784B">
        <w:rPr>
          <w:rFonts w:ascii="Trebuchet MS" w:hAnsi="Trebuchet MS" w:cs="Arial"/>
          <w:color w:val="000000" w:themeColor="text1"/>
          <w:sz w:val="22"/>
          <w:szCs w:val="22"/>
          <w:lang w:val="lt-LT"/>
        </w:rPr>
        <w:t>darb</w:t>
      </w:r>
      <w:r w:rsidR="25C63682" w:rsidRPr="00B8784B">
        <w:rPr>
          <w:rFonts w:ascii="Trebuchet MS" w:hAnsi="Trebuchet MS" w:cs="Arial"/>
          <w:color w:val="000000" w:themeColor="text1"/>
          <w:sz w:val="22"/>
          <w:szCs w:val="22"/>
          <w:lang w:val="lt-LT"/>
        </w:rPr>
        <w:t>u</w:t>
      </w:r>
      <w:r w:rsidRPr="00B8784B">
        <w:rPr>
          <w:rFonts w:ascii="Trebuchet MS" w:hAnsi="Trebuchet MS" w:cs="Arial"/>
          <w:color w:val="000000" w:themeColor="text1"/>
          <w:sz w:val="22"/>
          <w:szCs w:val="22"/>
          <w:lang w:val="lt-LT"/>
        </w:rPr>
        <w:t xml:space="preserve">s oro linijų </w:t>
      </w:r>
      <w:r w:rsidR="00A13DDB" w:rsidRPr="00B8784B">
        <w:rPr>
          <w:rFonts w:ascii="Trebuchet MS" w:hAnsi="Trebuchet MS" w:cs="Arial"/>
          <w:color w:val="000000" w:themeColor="text1"/>
          <w:sz w:val="22"/>
          <w:szCs w:val="22"/>
          <w:lang w:val="lt-LT"/>
        </w:rPr>
        <w:t>apsaugos zonose</w:t>
      </w:r>
      <w:r w:rsidRPr="00B8784B">
        <w:rPr>
          <w:rFonts w:ascii="Trebuchet MS" w:hAnsi="Trebuchet MS" w:cs="Arial"/>
          <w:color w:val="000000" w:themeColor="text1"/>
          <w:sz w:val="22"/>
          <w:szCs w:val="22"/>
          <w:lang w:val="lt-LT"/>
        </w:rPr>
        <w:t>,</w:t>
      </w:r>
      <w:r w:rsidR="407AC77F" w:rsidRPr="00B8784B">
        <w:rPr>
          <w:rFonts w:ascii="Trebuchet MS" w:hAnsi="Trebuchet MS" w:cs="Arial"/>
          <w:color w:val="000000" w:themeColor="text1"/>
          <w:sz w:val="22"/>
          <w:szCs w:val="22"/>
          <w:lang w:val="lt-LT"/>
        </w:rPr>
        <w:t xml:space="preserve"> kai nėra atjungiama oro linija,</w:t>
      </w:r>
      <w:r w:rsidR="100D8397" w:rsidRPr="00B8784B">
        <w:rPr>
          <w:rFonts w:ascii="Trebuchet MS" w:hAnsi="Trebuchet MS" w:cs="Arial"/>
          <w:color w:val="000000" w:themeColor="text1"/>
          <w:sz w:val="22"/>
          <w:szCs w:val="22"/>
          <w:lang w:val="lt-LT"/>
        </w:rPr>
        <w:t xml:space="preserve"> </w:t>
      </w:r>
      <w:r w:rsidR="44517403" w:rsidRPr="00B8784B">
        <w:rPr>
          <w:rFonts w:ascii="Trebuchet MS" w:hAnsi="Trebuchet MS" w:cs="Arial"/>
          <w:color w:val="000000" w:themeColor="text1"/>
          <w:sz w:val="22"/>
          <w:szCs w:val="22"/>
          <w:lang w:val="lt-LT"/>
        </w:rPr>
        <w:t xml:space="preserve">pateikia DKG </w:t>
      </w:r>
      <w:r w:rsidR="100D8397" w:rsidRPr="00B8784B">
        <w:rPr>
          <w:rFonts w:ascii="Trebuchet MS" w:hAnsi="Trebuchet MS" w:cs="Arial"/>
          <w:color w:val="000000" w:themeColor="text1"/>
          <w:sz w:val="22"/>
          <w:szCs w:val="22"/>
          <w:lang w:val="lt-LT"/>
        </w:rPr>
        <w:t>paraišk</w:t>
      </w:r>
      <w:r w:rsidR="42BA3B0F" w:rsidRPr="00B8784B">
        <w:rPr>
          <w:rFonts w:ascii="Trebuchet MS" w:hAnsi="Trebuchet MS" w:cs="Arial"/>
          <w:color w:val="000000" w:themeColor="text1"/>
          <w:sz w:val="22"/>
          <w:szCs w:val="22"/>
          <w:lang w:val="lt-LT"/>
        </w:rPr>
        <w:t xml:space="preserve">ą, kurioje nurodoma išjungti oro linijos, </w:t>
      </w:r>
      <w:r w:rsidR="00800943" w:rsidRPr="00B8784B">
        <w:rPr>
          <w:rFonts w:ascii="Trebuchet MS" w:hAnsi="Trebuchet MS" w:cs="Arial"/>
          <w:color w:val="000000" w:themeColor="text1"/>
          <w:sz w:val="22"/>
          <w:szCs w:val="22"/>
          <w:lang w:val="lt-LT"/>
        </w:rPr>
        <w:t>kurio</w:t>
      </w:r>
      <w:r w:rsidR="009D567A" w:rsidRPr="00B8784B">
        <w:rPr>
          <w:rFonts w:ascii="Trebuchet MS" w:hAnsi="Trebuchet MS" w:cs="Arial"/>
          <w:color w:val="000000" w:themeColor="text1"/>
          <w:sz w:val="22"/>
          <w:szCs w:val="22"/>
          <w:lang w:val="lt-LT"/>
        </w:rPr>
        <w:t>s apsaugos zonoje</w:t>
      </w:r>
      <w:r w:rsidR="00800943" w:rsidRPr="00B8784B">
        <w:rPr>
          <w:rFonts w:ascii="Trebuchet MS" w:hAnsi="Trebuchet MS" w:cs="Arial"/>
          <w:color w:val="000000" w:themeColor="text1"/>
          <w:sz w:val="22"/>
          <w:szCs w:val="22"/>
          <w:lang w:val="lt-LT"/>
        </w:rPr>
        <w:t xml:space="preserve"> bus dirbama</w:t>
      </w:r>
      <w:r w:rsidR="42BA3B0F" w:rsidRPr="00B8784B">
        <w:rPr>
          <w:rFonts w:ascii="Trebuchet MS" w:hAnsi="Trebuchet MS" w:cs="Arial"/>
          <w:color w:val="000000" w:themeColor="text1"/>
          <w:sz w:val="22"/>
          <w:szCs w:val="22"/>
          <w:lang w:val="lt-LT"/>
        </w:rPr>
        <w:t>, automatinį kartotinį įjungimą</w:t>
      </w:r>
      <w:r w:rsidR="1D082A14" w:rsidRPr="00B8784B">
        <w:rPr>
          <w:rFonts w:ascii="Trebuchet MS" w:hAnsi="Trebuchet MS" w:cs="Arial"/>
          <w:color w:val="000000" w:themeColor="text1"/>
          <w:sz w:val="22"/>
          <w:szCs w:val="22"/>
          <w:lang w:val="lt-LT"/>
        </w:rPr>
        <w:t xml:space="preserve"> (AKĮ)</w:t>
      </w:r>
      <w:r w:rsidR="000D15AD">
        <w:rPr>
          <w:rFonts w:ascii="Trebuchet MS" w:hAnsi="Trebuchet MS" w:cs="Arial"/>
          <w:color w:val="000000" w:themeColor="text1"/>
          <w:sz w:val="22"/>
          <w:szCs w:val="22"/>
          <w:lang w:val="lt-LT"/>
        </w:rPr>
        <w:t>;</w:t>
      </w:r>
    </w:p>
    <w:p w14:paraId="4D4DC93A" w14:textId="57701524" w:rsidR="00B57208" w:rsidRPr="00F27993" w:rsidRDefault="00B57208" w:rsidP="00243974">
      <w:pPr>
        <w:pStyle w:val="BodyText"/>
        <w:numPr>
          <w:ilvl w:val="1"/>
          <w:numId w:val="1"/>
        </w:numPr>
        <w:spacing w:line="360" w:lineRule="auto"/>
        <w:ind w:left="0" w:firstLine="720"/>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organizuojant darbus be įtampos atjungimo, skiria darbų vadovus, kurie DK pateikia nurodymus</w:t>
      </w:r>
      <w:r w:rsidR="00413437" w:rsidRPr="00F27993">
        <w:rPr>
          <w:rFonts w:ascii="Trebuchet MS" w:hAnsi="Trebuchet MS" w:cs="Arial"/>
          <w:color w:val="000000" w:themeColor="text1"/>
          <w:sz w:val="22"/>
          <w:szCs w:val="22"/>
          <w:lang w:val="lt-LT"/>
        </w:rPr>
        <w:t>/pavedi</w:t>
      </w:r>
      <w:r w:rsidR="005D748A" w:rsidRPr="00F27993">
        <w:rPr>
          <w:rFonts w:ascii="Trebuchet MS" w:hAnsi="Trebuchet MS" w:cs="Arial"/>
          <w:color w:val="000000" w:themeColor="text1"/>
          <w:sz w:val="22"/>
          <w:szCs w:val="22"/>
          <w:lang w:val="lt-LT"/>
        </w:rPr>
        <w:t>m</w:t>
      </w:r>
      <w:r w:rsidR="00413437" w:rsidRPr="00F27993">
        <w:rPr>
          <w:rFonts w:ascii="Trebuchet MS" w:hAnsi="Trebuchet MS" w:cs="Arial"/>
          <w:color w:val="000000" w:themeColor="text1"/>
          <w:sz w:val="22"/>
          <w:szCs w:val="22"/>
          <w:lang w:val="lt-LT"/>
        </w:rPr>
        <w:t>us</w:t>
      </w:r>
      <w:r w:rsidRPr="00F27993">
        <w:rPr>
          <w:rFonts w:ascii="Trebuchet MS" w:hAnsi="Trebuchet MS" w:cs="Arial"/>
          <w:color w:val="000000" w:themeColor="text1"/>
          <w:sz w:val="22"/>
          <w:szCs w:val="22"/>
          <w:lang w:val="lt-LT"/>
        </w:rPr>
        <w:t xml:space="preserve"> darbams ir suteikia visą reikalingą informaciją </w:t>
      </w:r>
      <w:r w:rsidR="00362D8F" w:rsidRPr="00F27993">
        <w:rPr>
          <w:rFonts w:ascii="Trebuchet MS" w:hAnsi="Trebuchet MS" w:cs="Arial"/>
          <w:color w:val="000000" w:themeColor="text1"/>
          <w:sz w:val="22"/>
          <w:szCs w:val="22"/>
          <w:lang w:val="lt-LT"/>
        </w:rPr>
        <w:t xml:space="preserve">DK </w:t>
      </w:r>
      <w:r w:rsidRPr="00F27993">
        <w:rPr>
          <w:rFonts w:ascii="Trebuchet MS" w:hAnsi="Trebuchet MS" w:cs="Arial"/>
          <w:color w:val="000000" w:themeColor="text1"/>
          <w:sz w:val="22"/>
          <w:szCs w:val="22"/>
          <w:lang w:val="lt-LT"/>
        </w:rPr>
        <w:t>apie planuojamus darbus (</w:t>
      </w:r>
      <w:r w:rsidR="000B6E32">
        <w:rPr>
          <w:rFonts w:ascii="Trebuchet MS" w:hAnsi="Trebuchet MS" w:cs="Arial"/>
          <w:color w:val="000000" w:themeColor="text1"/>
          <w:sz w:val="22"/>
          <w:szCs w:val="22"/>
          <w:lang w:val="lt-LT"/>
        </w:rPr>
        <w:t>1</w:t>
      </w:r>
      <w:r w:rsidR="000B6E32" w:rsidRPr="00F27993">
        <w:rPr>
          <w:rFonts w:ascii="Trebuchet MS" w:hAnsi="Trebuchet MS" w:cs="Arial"/>
          <w:color w:val="000000" w:themeColor="text1"/>
          <w:sz w:val="22"/>
          <w:szCs w:val="22"/>
          <w:lang w:val="lt-LT"/>
        </w:rPr>
        <w:t xml:space="preserve"> </w:t>
      </w:r>
      <w:r w:rsidRPr="00F27993">
        <w:rPr>
          <w:rFonts w:ascii="Trebuchet MS" w:hAnsi="Trebuchet MS" w:cs="Arial"/>
          <w:color w:val="000000" w:themeColor="text1"/>
          <w:sz w:val="22"/>
          <w:szCs w:val="22"/>
          <w:lang w:val="lt-LT"/>
        </w:rPr>
        <w:t>priedas)</w:t>
      </w:r>
      <w:r w:rsidR="000D15AD">
        <w:rPr>
          <w:rFonts w:ascii="Trebuchet MS" w:hAnsi="Trebuchet MS" w:cs="Arial"/>
          <w:color w:val="000000" w:themeColor="text1"/>
          <w:sz w:val="22"/>
          <w:szCs w:val="22"/>
          <w:lang w:val="lt-LT"/>
        </w:rPr>
        <w:t>;</w:t>
      </w:r>
      <w:bookmarkStart w:id="2" w:name="_Hlk515822890"/>
      <w:bookmarkEnd w:id="2"/>
    </w:p>
    <w:p w14:paraId="3C2D911C" w14:textId="4A6C923C" w:rsidR="00B57208" w:rsidRPr="00F27993" w:rsidRDefault="00B57208" w:rsidP="00243974">
      <w:pPr>
        <w:pStyle w:val="ListParagraph"/>
        <w:numPr>
          <w:ilvl w:val="1"/>
          <w:numId w:val="1"/>
        </w:numPr>
        <w:spacing w:after="0" w:line="360" w:lineRule="auto"/>
        <w:ind w:left="0" w:firstLine="720"/>
        <w:jc w:val="both"/>
        <w:rPr>
          <w:rFonts w:ascii="Trebuchet MS" w:eastAsia="Times New Roman" w:hAnsi="Trebuchet MS" w:cs="Arial"/>
          <w:color w:val="000000" w:themeColor="text1"/>
        </w:rPr>
      </w:pPr>
      <w:r w:rsidRPr="00F27993">
        <w:rPr>
          <w:rFonts w:ascii="Trebuchet MS" w:eastAsia="Times New Roman" w:hAnsi="Trebuchet MS" w:cs="Arial"/>
          <w:color w:val="000000" w:themeColor="text1"/>
        </w:rPr>
        <w:lastRenderedPageBreak/>
        <w:t>baigus darbus praneša DK</w:t>
      </w:r>
      <w:r w:rsidR="00413437" w:rsidRPr="00F27993">
        <w:rPr>
          <w:rFonts w:ascii="Trebuchet MS" w:eastAsia="Times New Roman" w:hAnsi="Trebuchet MS" w:cs="Arial"/>
          <w:color w:val="000000" w:themeColor="text1"/>
        </w:rPr>
        <w:t xml:space="preserve"> </w:t>
      </w:r>
      <w:r w:rsidR="00362D8F" w:rsidRPr="00F27993">
        <w:rPr>
          <w:rFonts w:ascii="Trebuchet MS" w:eastAsia="Times New Roman" w:hAnsi="Trebuchet MS" w:cs="Arial"/>
          <w:color w:val="000000" w:themeColor="text1"/>
        </w:rPr>
        <w:t>(</w:t>
      </w:r>
      <w:r w:rsidR="00413437" w:rsidRPr="00F27993">
        <w:rPr>
          <w:rFonts w:ascii="Trebuchet MS" w:eastAsia="Times New Roman" w:hAnsi="Trebuchet MS" w:cs="Arial"/>
          <w:color w:val="000000" w:themeColor="text1"/>
        </w:rPr>
        <w:t>BD objektuose su budinčiu darbuotoju)</w:t>
      </w:r>
      <w:r w:rsidRPr="00F27993">
        <w:rPr>
          <w:rFonts w:ascii="Trebuchet MS" w:eastAsia="Times New Roman" w:hAnsi="Trebuchet MS" w:cs="Arial"/>
          <w:color w:val="000000" w:themeColor="text1"/>
        </w:rPr>
        <w:t xml:space="preserve"> apie išvestą</w:t>
      </w:r>
      <w:r w:rsidR="005D748A" w:rsidRPr="00F27993">
        <w:rPr>
          <w:rFonts w:ascii="Trebuchet MS" w:eastAsia="Times New Roman" w:hAnsi="Trebuchet MS" w:cs="Arial"/>
          <w:color w:val="000000" w:themeColor="text1"/>
        </w:rPr>
        <w:t xml:space="preserve"> </w:t>
      </w:r>
      <w:r w:rsidRPr="00F27993">
        <w:rPr>
          <w:rFonts w:ascii="Trebuchet MS" w:eastAsia="Times New Roman" w:hAnsi="Trebuchet MS" w:cs="Arial"/>
          <w:color w:val="000000" w:themeColor="text1"/>
        </w:rPr>
        <w:t xml:space="preserve">brigadą, kad brigados uždėti įžemikliai nuimti, schema atstatyta ir kad galima įjungti </w:t>
      </w:r>
      <w:r w:rsidR="007401F2" w:rsidRPr="00F27993">
        <w:rPr>
          <w:rFonts w:ascii="Trebuchet MS" w:eastAsia="Times New Roman" w:hAnsi="Trebuchet MS" w:cs="Arial"/>
          <w:color w:val="000000" w:themeColor="text1"/>
        </w:rPr>
        <w:t xml:space="preserve">įtampą </w:t>
      </w:r>
      <w:r w:rsidR="005D62D5" w:rsidRPr="00F27993">
        <w:rPr>
          <w:rFonts w:ascii="Trebuchet MS" w:eastAsia="Times New Roman" w:hAnsi="Trebuchet MS" w:cs="Arial"/>
          <w:color w:val="000000" w:themeColor="text1"/>
        </w:rPr>
        <w:t xml:space="preserve">į </w:t>
      </w:r>
      <w:r w:rsidRPr="00F27993">
        <w:rPr>
          <w:rFonts w:ascii="Trebuchet MS" w:eastAsia="Times New Roman" w:hAnsi="Trebuchet MS" w:cs="Arial"/>
          <w:color w:val="000000" w:themeColor="text1"/>
        </w:rPr>
        <w:t>el</w:t>
      </w:r>
      <w:r w:rsidR="00C25100" w:rsidRPr="00F27993">
        <w:rPr>
          <w:rFonts w:ascii="Trebuchet MS" w:eastAsia="Times New Roman" w:hAnsi="Trebuchet MS" w:cs="Arial"/>
          <w:color w:val="000000" w:themeColor="text1"/>
        </w:rPr>
        <w:t>ektros įrenginius</w:t>
      </w:r>
      <w:r w:rsidR="000D15AD">
        <w:rPr>
          <w:rFonts w:ascii="Trebuchet MS" w:eastAsia="Times New Roman" w:hAnsi="Trebuchet MS" w:cs="Arial"/>
          <w:color w:val="000000" w:themeColor="text1"/>
        </w:rPr>
        <w:t>;</w:t>
      </w:r>
    </w:p>
    <w:p w14:paraId="63AB0F3C" w14:textId="73CBB573" w:rsidR="1737381D" w:rsidRPr="00F27993" w:rsidRDefault="1737381D" w:rsidP="00243974">
      <w:pPr>
        <w:pStyle w:val="ListParagraph"/>
        <w:numPr>
          <w:ilvl w:val="1"/>
          <w:numId w:val="1"/>
        </w:numPr>
        <w:spacing w:after="0" w:line="360" w:lineRule="auto"/>
        <w:ind w:left="0" w:firstLine="720"/>
        <w:jc w:val="both"/>
        <w:rPr>
          <w:rFonts w:ascii="Trebuchet MS" w:hAnsi="Trebuchet MS"/>
          <w:color w:val="000000" w:themeColor="text1"/>
        </w:rPr>
      </w:pPr>
      <w:r w:rsidRPr="00F27993">
        <w:rPr>
          <w:rFonts w:ascii="Trebuchet MS" w:eastAsia="Times New Roman" w:hAnsi="Trebuchet MS" w:cs="Arial"/>
          <w:color w:val="000000" w:themeColor="text1"/>
        </w:rPr>
        <w:t>Parengia ir su Užsakovu suderina</w:t>
      </w:r>
      <w:r w:rsidR="04C0B83E" w:rsidRPr="00F27993">
        <w:rPr>
          <w:rFonts w:ascii="Trebuchet MS" w:eastAsia="Times New Roman" w:hAnsi="Trebuchet MS" w:cs="Arial"/>
          <w:color w:val="000000" w:themeColor="text1"/>
        </w:rPr>
        <w:t xml:space="preserve"> specialias perjungimų programas įrenginių atj</w:t>
      </w:r>
      <w:r w:rsidR="6FFA4325" w:rsidRPr="00F27993">
        <w:rPr>
          <w:rFonts w:ascii="Trebuchet MS" w:eastAsia="Times New Roman" w:hAnsi="Trebuchet MS" w:cs="Arial"/>
          <w:color w:val="000000" w:themeColor="text1"/>
        </w:rPr>
        <w:t>u</w:t>
      </w:r>
      <w:r w:rsidR="04C0B83E" w:rsidRPr="00F27993">
        <w:rPr>
          <w:rFonts w:ascii="Trebuchet MS" w:eastAsia="Times New Roman" w:hAnsi="Trebuchet MS" w:cs="Arial"/>
          <w:color w:val="000000" w:themeColor="text1"/>
        </w:rPr>
        <w:t>ngimui demontavim</w:t>
      </w:r>
      <w:r w:rsidR="5AF7E522" w:rsidRPr="00F27993">
        <w:rPr>
          <w:rFonts w:ascii="Trebuchet MS" w:eastAsia="Times New Roman" w:hAnsi="Trebuchet MS" w:cs="Arial"/>
          <w:color w:val="000000" w:themeColor="text1"/>
        </w:rPr>
        <w:t>o</w:t>
      </w:r>
      <w:r w:rsidR="5931724C" w:rsidRPr="00F27993">
        <w:rPr>
          <w:rFonts w:ascii="Trebuchet MS" w:eastAsia="Times New Roman" w:hAnsi="Trebuchet MS" w:cs="Arial"/>
          <w:color w:val="000000" w:themeColor="text1"/>
        </w:rPr>
        <w:t xml:space="preserve"> darbams</w:t>
      </w:r>
      <w:r w:rsidR="00C43386" w:rsidRPr="00F27993">
        <w:rPr>
          <w:rFonts w:ascii="Trebuchet MS" w:eastAsia="Times New Roman" w:hAnsi="Trebuchet MS" w:cs="Arial"/>
          <w:color w:val="000000" w:themeColor="text1"/>
        </w:rPr>
        <w:t>,</w:t>
      </w:r>
      <w:r w:rsidR="04C0B83E" w:rsidRPr="00F27993">
        <w:rPr>
          <w:rFonts w:ascii="Trebuchet MS" w:eastAsia="Times New Roman" w:hAnsi="Trebuchet MS" w:cs="Arial"/>
          <w:color w:val="000000" w:themeColor="text1"/>
        </w:rPr>
        <w:t xml:space="preserve"> naujai </w:t>
      </w:r>
      <w:r w:rsidR="0E6AE2E6" w:rsidRPr="00F27993">
        <w:rPr>
          <w:rFonts w:ascii="Trebuchet MS" w:eastAsia="Times New Roman" w:hAnsi="Trebuchet MS" w:cs="Arial"/>
          <w:color w:val="000000" w:themeColor="text1"/>
        </w:rPr>
        <w:t>sumont</w:t>
      </w:r>
      <w:r w:rsidR="00C43386" w:rsidRPr="00F27993">
        <w:rPr>
          <w:rFonts w:ascii="Trebuchet MS" w:eastAsia="Times New Roman" w:hAnsi="Trebuchet MS" w:cs="Arial"/>
          <w:color w:val="000000" w:themeColor="text1"/>
        </w:rPr>
        <w:t xml:space="preserve">avus - </w:t>
      </w:r>
      <w:r w:rsidR="0E6AE2E6" w:rsidRPr="00F27993">
        <w:rPr>
          <w:rFonts w:ascii="Trebuchet MS" w:eastAsia="Times New Roman" w:hAnsi="Trebuchet MS" w:cs="Arial"/>
          <w:color w:val="000000" w:themeColor="text1"/>
        </w:rPr>
        <w:t xml:space="preserve">įrenginių </w:t>
      </w:r>
      <w:r w:rsidR="04C0B83E" w:rsidRPr="00F27993">
        <w:rPr>
          <w:rFonts w:ascii="Trebuchet MS" w:eastAsia="Times New Roman" w:hAnsi="Trebuchet MS" w:cs="Arial"/>
          <w:color w:val="000000" w:themeColor="text1"/>
        </w:rPr>
        <w:t>įjungim</w:t>
      </w:r>
      <w:r w:rsidR="3CA13D08" w:rsidRPr="00F27993">
        <w:rPr>
          <w:rFonts w:ascii="Trebuchet MS" w:eastAsia="Times New Roman" w:hAnsi="Trebuchet MS" w:cs="Arial"/>
          <w:color w:val="000000" w:themeColor="text1"/>
        </w:rPr>
        <w:t>ui</w:t>
      </w:r>
      <w:r w:rsidR="000D15AD">
        <w:rPr>
          <w:rFonts w:ascii="Trebuchet MS" w:eastAsia="Times New Roman" w:hAnsi="Trebuchet MS" w:cs="Arial"/>
          <w:color w:val="000000" w:themeColor="text1"/>
        </w:rPr>
        <w:t>;</w:t>
      </w:r>
    </w:p>
    <w:p w14:paraId="642E63BC" w14:textId="41FAEAC7" w:rsidR="1737381D" w:rsidRPr="00F27993" w:rsidRDefault="00DA3902" w:rsidP="00243974">
      <w:pPr>
        <w:pStyle w:val="ListParagraph"/>
        <w:numPr>
          <w:ilvl w:val="1"/>
          <w:numId w:val="1"/>
        </w:numPr>
        <w:spacing w:after="0" w:line="360" w:lineRule="auto"/>
        <w:ind w:left="0" w:firstLine="720"/>
        <w:jc w:val="both"/>
        <w:rPr>
          <w:rFonts w:ascii="Trebuchet MS" w:hAnsi="Trebuchet MS"/>
          <w:color w:val="000000" w:themeColor="text1"/>
        </w:rPr>
      </w:pPr>
      <w:r w:rsidRPr="00F27993">
        <w:rPr>
          <w:rFonts w:ascii="Trebuchet MS" w:eastAsia="Times New Roman" w:hAnsi="Trebuchet MS" w:cs="Arial"/>
          <w:color w:val="000000" w:themeColor="text1"/>
        </w:rPr>
        <w:t>Parengia</w:t>
      </w:r>
      <w:r w:rsidR="2825D293" w:rsidRPr="00F27993">
        <w:rPr>
          <w:rFonts w:ascii="Trebuchet MS" w:eastAsia="Times New Roman" w:hAnsi="Trebuchet MS" w:cs="Arial"/>
          <w:color w:val="000000" w:themeColor="text1"/>
        </w:rPr>
        <w:t>,</w:t>
      </w:r>
      <w:r w:rsidRPr="00F27993">
        <w:rPr>
          <w:rFonts w:ascii="Trebuchet MS" w:eastAsia="Times New Roman" w:hAnsi="Trebuchet MS" w:cs="Arial"/>
          <w:color w:val="000000" w:themeColor="text1"/>
        </w:rPr>
        <w:t xml:space="preserve"> su </w:t>
      </w:r>
      <w:r w:rsidR="7989E6A7" w:rsidRPr="00F27993">
        <w:rPr>
          <w:rFonts w:ascii="Trebuchet MS" w:eastAsia="Times New Roman" w:hAnsi="Trebuchet MS" w:cs="Arial"/>
          <w:color w:val="000000" w:themeColor="text1"/>
        </w:rPr>
        <w:t>U</w:t>
      </w:r>
      <w:r w:rsidRPr="00F27993">
        <w:rPr>
          <w:rFonts w:ascii="Trebuchet MS" w:eastAsia="Times New Roman" w:hAnsi="Trebuchet MS" w:cs="Arial"/>
          <w:color w:val="000000" w:themeColor="text1"/>
        </w:rPr>
        <w:t>žsakovu</w:t>
      </w:r>
      <w:r w:rsidR="712B32B2" w:rsidRPr="00F27993">
        <w:rPr>
          <w:rFonts w:ascii="Trebuchet MS" w:eastAsia="Times New Roman" w:hAnsi="Trebuchet MS" w:cs="Arial"/>
          <w:color w:val="000000" w:themeColor="text1"/>
        </w:rPr>
        <w:t xml:space="preserve"> ir trečiomis</w:t>
      </w:r>
      <w:r w:rsidR="000537DC" w:rsidRPr="00F27993">
        <w:rPr>
          <w:rFonts w:ascii="Trebuchet MS" w:eastAsia="Times New Roman" w:hAnsi="Trebuchet MS" w:cs="Arial"/>
          <w:color w:val="000000" w:themeColor="text1"/>
        </w:rPr>
        <w:t xml:space="preserve"> </w:t>
      </w:r>
      <w:r w:rsidR="712B32B2" w:rsidRPr="00F27993">
        <w:rPr>
          <w:rFonts w:ascii="Trebuchet MS" w:eastAsia="Times New Roman" w:hAnsi="Trebuchet MS" w:cs="Arial"/>
          <w:color w:val="000000" w:themeColor="text1"/>
        </w:rPr>
        <w:t>šalimis</w:t>
      </w:r>
      <w:r w:rsidR="000537DC" w:rsidRPr="00F27993">
        <w:rPr>
          <w:rFonts w:ascii="Trebuchet MS" w:eastAsia="Times New Roman" w:hAnsi="Trebuchet MS" w:cs="Arial"/>
          <w:color w:val="000000" w:themeColor="text1"/>
        </w:rPr>
        <w:t xml:space="preserve"> suderina </w:t>
      </w:r>
      <w:r w:rsidR="00A54665" w:rsidRPr="00F27993">
        <w:rPr>
          <w:rFonts w:ascii="Trebuchet MS" w:eastAsia="Times New Roman" w:hAnsi="Trebuchet MS" w:cs="Arial"/>
          <w:color w:val="000000" w:themeColor="text1"/>
        </w:rPr>
        <w:t xml:space="preserve">ryšio nutraukimo </w:t>
      </w:r>
      <w:r w:rsidR="00C842EB" w:rsidRPr="00F27993">
        <w:rPr>
          <w:rFonts w:ascii="Trebuchet MS" w:eastAsia="Times New Roman" w:hAnsi="Trebuchet MS" w:cs="Arial"/>
          <w:color w:val="000000" w:themeColor="text1"/>
        </w:rPr>
        <w:t xml:space="preserve">darbų </w:t>
      </w:r>
      <w:r w:rsidR="00A54665" w:rsidRPr="00F27993">
        <w:rPr>
          <w:rFonts w:ascii="Trebuchet MS" w:eastAsia="Times New Roman" w:hAnsi="Trebuchet MS" w:cs="Arial"/>
          <w:color w:val="000000" w:themeColor="text1"/>
        </w:rPr>
        <w:t>planą</w:t>
      </w:r>
      <w:r w:rsidR="00015133" w:rsidRPr="00F27993">
        <w:rPr>
          <w:rFonts w:ascii="Trebuchet MS" w:eastAsia="Times New Roman" w:hAnsi="Trebuchet MS" w:cs="Arial"/>
          <w:color w:val="000000" w:themeColor="text1"/>
        </w:rPr>
        <w:t xml:space="preserve">, </w:t>
      </w:r>
      <w:r w:rsidR="006A38D9" w:rsidRPr="00F27993">
        <w:rPr>
          <w:rFonts w:ascii="Trebuchet MS" w:eastAsia="Times New Roman" w:hAnsi="Trebuchet MS" w:cs="Arial"/>
          <w:color w:val="000000" w:themeColor="text1"/>
        </w:rPr>
        <w:t>kai atliekant darbus numatoma</w:t>
      </w:r>
      <w:r w:rsidR="000938AF" w:rsidRPr="00F27993">
        <w:rPr>
          <w:rFonts w:ascii="Trebuchet MS" w:eastAsia="Times New Roman" w:hAnsi="Trebuchet MS" w:cs="Arial"/>
          <w:color w:val="000000" w:themeColor="text1"/>
        </w:rPr>
        <w:t>s</w:t>
      </w:r>
      <w:r w:rsidR="006A38D9" w:rsidRPr="00F27993">
        <w:rPr>
          <w:rFonts w:ascii="Trebuchet MS" w:eastAsia="Times New Roman" w:hAnsi="Trebuchet MS" w:cs="Arial"/>
          <w:color w:val="000000" w:themeColor="text1"/>
        </w:rPr>
        <w:t xml:space="preserve"> </w:t>
      </w:r>
      <w:r w:rsidR="00F66E72" w:rsidRPr="00F27993">
        <w:rPr>
          <w:rFonts w:ascii="Trebuchet MS" w:eastAsia="Times New Roman" w:hAnsi="Trebuchet MS" w:cs="Arial"/>
          <w:color w:val="000000" w:themeColor="text1"/>
        </w:rPr>
        <w:t>esamų</w:t>
      </w:r>
      <w:r w:rsidR="00FF5A04" w:rsidRPr="00F27993">
        <w:rPr>
          <w:rFonts w:ascii="Trebuchet MS" w:eastAsia="Times New Roman" w:hAnsi="Trebuchet MS" w:cs="Arial"/>
          <w:color w:val="000000" w:themeColor="text1"/>
        </w:rPr>
        <w:t xml:space="preserve"> ryšio srautų nutraukimas</w:t>
      </w:r>
      <w:r w:rsidR="00B4641D" w:rsidRPr="00F27993">
        <w:rPr>
          <w:rFonts w:ascii="Trebuchet MS" w:eastAsia="Times New Roman" w:hAnsi="Trebuchet MS" w:cs="Arial"/>
          <w:color w:val="000000" w:themeColor="text1"/>
        </w:rPr>
        <w:t xml:space="preserve"> ar perkomutavimas.</w:t>
      </w:r>
    </w:p>
    <w:p w14:paraId="09172E12" w14:textId="1B9F5A4B" w:rsidR="009D0CCD" w:rsidRPr="00F27993" w:rsidRDefault="0038271E" w:rsidP="00243974">
      <w:pPr>
        <w:pStyle w:val="BodyText"/>
        <w:numPr>
          <w:ilvl w:val="0"/>
          <w:numId w:val="1"/>
        </w:numPr>
        <w:spacing w:line="360" w:lineRule="auto"/>
        <w:ind w:left="0" w:firstLine="720"/>
        <w:jc w:val="both"/>
        <w:rPr>
          <w:rFonts w:ascii="Trebuchet MS" w:hAnsi="Trebuchet MS" w:cs="Arial"/>
          <w:b/>
          <w:bCs/>
          <w:color w:val="000000" w:themeColor="text1"/>
          <w:sz w:val="22"/>
          <w:szCs w:val="22"/>
          <w:lang w:val="lt-LT"/>
        </w:rPr>
      </w:pPr>
      <w:bookmarkStart w:id="3" w:name="_Hlk38139579"/>
      <w:bookmarkStart w:id="4" w:name="_Hlk38139616"/>
      <w:r w:rsidRPr="00F27993">
        <w:rPr>
          <w:rFonts w:ascii="Trebuchet MS" w:hAnsi="Trebuchet MS" w:cs="Arial"/>
          <w:b/>
          <w:bCs/>
          <w:color w:val="000000" w:themeColor="text1"/>
          <w:sz w:val="22"/>
          <w:szCs w:val="22"/>
          <w:lang w:val="lt-LT"/>
        </w:rPr>
        <w:t>Infrastruktūros priežiūros centr</w:t>
      </w:r>
      <w:r w:rsidR="00691005" w:rsidRPr="00F27993">
        <w:rPr>
          <w:rFonts w:ascii="Trebuchet MS" w:hAnsi="Trebuchet MS" w:cs="Arial"/>
          <w:b/>
          <w:bCs/>
          <w:color w:val="000000" w:themeColor="text1"/>
          <w:sz w:val="22"/>
          <w:szCs w:val="22"/>
          <w:lang w:val="lt-LT"/>
        </w:rPr>
        <w:t>as</w:t>
      </w:r>
      <w:r w:rsidRPr="00F27993">
        <w:rPr>
          <w:rFonts w:ascii="Trebuchet MS" w:hAnsi="Trebuchet MS" w:cs="Arial"/>
          <w:b/>
          <w:bCs/>
          <w:color w:val="000000" w:themeColor="text1"/>
          <w:sz w:val="22"/>
          <w:szCs w:val="22"/>
          <w:lang w:val="lt-LT"/>
        </w:rPr>
        <w:t xml:space="preserve"> (IPC)</w:t>
      </w:r>
      <w:r w:rsidR="009D0CCD" w:rsidRPr="00F27993">
        <w:rPr>
          <w:rFonts w:ascii="Trebuchet MS" w:hAnsi="Trebuchet MS" w:cs="Arial"/>
          <w:b/>
          <w:bCs/>
          <w:color w:val="000000" w:themeColor="text1"/>
          <w:sz w:val="22"/>
          <w:szCs w:val="22"/>
          <w:lang w:val="lt-LT"/>
        </w:rPr>
        <w:t>:</w:t>
      </w:r>
    </w:p>
    <w:bookmarkEnd w:id="3"/>
    <w:p w14:paraId="3D8CA7D1" w14:textId="5B34EED2" w:rsidR="00547039" w:rsidRPr="00F27993" w:rsidRDefault="00691005" w:rsidP="00243974">
      <w:pPr>
        <w:pStyle w:val="BodyText"/>
        <w:numPr>
          <w:ilvl w:val="1"/>
          <w:numId w:val="1"/>
        </w:numPr>
        <w:spacing w:line="360" w:lineRule="auto"/>
        <w:ind w:left="0" w:firstLine="720"/>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parengia </w:t>
      </w:r>
      <w:r w:rsidR="00547039" w:rsidRPr="00F27993">
        <w:rPr>
          <w:rFonts w:ascii="Trebuchet MS" w:hAnsi="Trebuchet MS" w:cs="Arial"/>
          <w:color w:val="000000" w:themeColor="text1"/>
          <w:sz w:val="22"/>
          <w:szCs w:val="22"/>
          <w:lang w:val="lt-LT"/>
        </w:rPr>
        <w:t>ja</w:t>
      </w:r>
      <w:r w:rsidRPr="00F27993">
        <w:rPr>
          <w:rFonts w:ascii="Trebuchet MS" w:hAnsi="Trebuchet MS" w:cs="Arial"/>
          <w:color w:val="000000" w:themeColor="text1"/>
          <w:sz w:val="22"/>
          <w:szCs w:val="22"/>
          <w:lang w:val="lt-LT"/>
        </w:rPr>
        <w:t>m</w:t>
      </w:r>
      <w:r w:rsidR="00547039" w:rsidRPr="00F27993">
        <w:rPr>
          <w:rFonts w:ascii="Trebuchet MS" w:hAnsi="Trebuchet MS" w:cs="Arial"/>
          <w:color w:val="000000" w:themeColor="text1"/>
          <w:sz w:val="22"/>
          <w:szCs w:val="22"/>
          <w:lang w:val="lt-LT"/>
        </w:rPr>
        <w:t xml:space="preserve"> priskirtų eksploatuoti perdavimo tinklo elektros įrenginių atjungimo grafikus </w:t>
      </w:r>
      <w:r w:rsidR="00C25100" w:rsidRPr="00F27993">
        <w:rPr>
          <w:rFonts w:ascii="Trebuchet MS" w:hAnsi="Trebuchet MS" w:cs="Arial"/>
          <w:color w:val="000000" w:themeColor="text1"/>
          <w:sz w:val="22"/>
          <w:szCs w:val="22"/>
          <w:lang w:val="lt-LT"/>
        </w:rPr>
        <w:t>TVIS</w:t>
      </w:r>
      <w:r w:rsidR="00547039" w:rsidRPr="00F27993">
        <w:rPr>
          <w:rFonts w:ascii="Trebuchet MS" w:hAnsi="Trebuchet MS" w:cs="Arial"/>
          <w:color w:val="000000" w:themeColor="text1"/>
          <w:sz w:val="22"/>
          <w:szCs w:val="22"/>
          <w:lang w:val="lt-LT"/>
        </w:rPr>
        <w:t xml:space="preserve">. </w:t>
      </w:r>
      <w:r w:rsidR="00A66530" w:rsidRPr="00F27993">
        <w:rPr>
          <w:rFonts w:ascii="Trebuchet MS" w:hAnsi="Trebuchet MS" w:cs="Arial"/>
          <w:color w:val="000000" w:themeColor="text1"/>
          <w:sz w:val="22"/>
          <w:szCs w:val="22"/>
          <w:lang w:val="lt-LT"/>
        </w:rPr>
        <w:t>Grafikai sudaromi vadovaujantis</w:t>
      </w:r>
      <w:r w:rsidR="00765D2D" w:rsidRPr="00F27993">
        <w:rPr>
          <w:rFonts w:ascii="Trebuchet MS" w:hAnsi="Trebuchet MS" w:cs="Arial"/>
          <w:sz w:val="22"/>
          <w:szCs w:val="22"/>
          <w:lang w:val="lt-LT"/>
        </w:rPr>
        <w:t xml:space="preserve">, Perdavimo tinklo įrenginių </w:t>
      </w:r>
      <w:r w:rsidR="001A0107" w:rsidRPr="00F27993">
        <w:rPr>
          <w:rFonts w:ascii="Trebuchet MS" w:hAnsi="Trebuchet MS" w:cs="Arial"/>
          <w:sz w:val="22"/>
          <w:szCs w:val="22"/>
          <w:lang w:val="lt-LT"/>
        </w:rPr>
        <w:t xml:space="preserve">eksploatavimo </w:t>
      </w:r>
      <w:r w:rsidR="00765D2D" w:rsidRPr="00F27993">
        <w:rPr>
          <w:rFonts w:ascii="Trebuchet MS" w:hAnsi="Trebuchet MS" w:cs="Arial"/>
          <w:sz w:val="22"/>
          <w:szCs w:val="22"/>
          <w:lang w:val="lt-LT"/>
        </w:rPr>
        <w:t>reglamento nuostatų reikalavimais</w:t>
      </w:r>
      <w:r w:rsidR="000D15AD">
        <w:rPr>
          <w:rFonts w:ascii="Trebuchet MS" w:hAnsi="Trebuchet MS" w:cs="Arial"/>
          <w:color w:val="000000" w:themeColor="text1"/>
          <w:sz w:val="22"/>
          <w:szCs w:val="22"/>
          <w:lang w:val="lt-LT"/>
        </w:rPr>
        <w:t>;</w:t>
      </w:r>
    </w:p>
    <w:p w14:paraId="594F1665" w14:textId="6CA87C29" w:rsidR="009D0CCD" w:rsidRPr="00F27993" w:rsidRDefault="009D0CCD" w:rsidP="00243974">
      <w:pPr>
        <w:pStyle w:val="BodyText"/>
        <w:numPr>
          <w:ilvl w:val="1"/>
          <w:numId w:val="1"/>
        </w:numPr>
        <w:spacing w:line="360" w:lineRule="auto"/>
        <w:ind w:left="0" w:firstLine="720"/>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planuoja </w:t>
      </w:r>
      <w:r w:rsidRPr="00F27993">
        <w:rPr>
          <w:rFonts w:ascii="Trebuchet MS" w:hAnsi="Trebuchet MS" w:cs="Arial"/>
          <w:sz w:val="22"/>
          <w:szCs w:val="22"/>
          <w:lang w:val="lt-LT"/>
        </w:rPr>
        <w:t xml:space="preserve">Bendrovės elektros įrenginių eksploatacijos darbus ir </w:t>
      </w:r>
      <w:bookmarkStart w:id="5" w:name="_Hlk38139912"/>
      <w:r w:rsidR="00A92A77" w:rsidRPr="00F27993">
        <w:rPr>
          <w:rFonts w:ascii="Trebuchet MS" w:hAnsi="Trebuchet MS" w:cs="Arial"/>
          <w:sz w:val="22"/>
          <w:szCs w:val="22"/>
          <w:lang w:val="lt-LT"/>
        </w:rPr>
        <w:t xml:space="preserve">pateikia </w:t>
      </w:r>
      <w:r w:rsidR="005C2EDC">
        <w:rPr>
          <w:rFonts w:ascii="Trebuchet MS" w:hAnsi="Trebuchet MS" w:cs="Arial"/>
          <w:sz w:val="22"/>
          <w:szCs w:val="22"/>
          <w:lang w:val="lt-LT"/>
        </w:rPr>
        <w:t xml:space="preserve">darbų užsakymus </w:t>
      </w:r>
      <w:r w:rsidR="00A92A77" w:rsidRPr="00F27993">
        <w:rPr>
          <w:rFonts w:ascii="Trebuchet MS" w:hAnsi="Trebuchet MS" w:cs="Arial"/>
          <w:sz w:val="22"/>
          <w:szCs w:val="22"/>
          <w:lang w:val="lt-LT"/>
        </w:rPr>
        <w:t>bei suderina darbus su Rangovu</w:t>
      </w:r>
      <w:bookmarkEnd w:id="5"/>
      <w:r w:rsidRPr="00F27993">
        <w:rPr>
          <w:rFonts w:ascii="Trebuchet MS" w:hAnsi="Trebuchet MS" w:cs="Arial"/>
          <w:sz w:val="22"/>
          <w:szCs w:val="22"/>
          <w:lang w:val="lt-LT"/>
        </w:rPr>
        <w:t>;</w:t>
      </w:r>
    </w:p>
    <w:p w14:paraId="08FB7A38" w14:textId="56B88E1D" w:rsidR="009D0CCD" w:rsidRPr="00F27993" w:rsidRDefault="00C241F2" w:rsidP="00243974">
      <w:pPr>
        <w:pStyle w:val="BodyText"/>
        <w:numPr>
          <w:ilvl w:val="1"/>
          <w:numId w:val="1"/>
        </w:numPr>
        <w:spacing w:line="360" w:lineRule="auto"/>
        <w:ind w:left="0" w:firstLine="720"/>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DP</w:t>
      </w:r>
      <w:r w:rsidR="009D0CCD" w:rsidRPr="00F27993">
        <w:rPr>
          <w:rFonts w:ascii="Trebuchet MS" w:hAnsi="Trebuchet MS" w:cs="Arial"/>
          <w:sz w:val="22"/>
          <w:szCs w:val="22"/>
          <w:lang w:val="lt-LT"/>
        </w:rPr>
        <w:t xml:space="preserve"> įrenginių atjungimui/įjungimui </w:t>
      </w:r>
      <w:r w:rsidR="00680C61" w:rsidRPr="00F27993">
        <w:rPr>
          <w:rFonts w:ascii="Trebuchet MS" w:hAnsi="Trebuchet MS" w:cs="Arial"/>
          <w:sz w:val="22"/>
          <w:szCs w:val="22"/>
          <w:lang w:val="lt-LT"/>
        </w:rPr>
        <w:t xml:space="preserve">užregistruoja </w:t>
      </w:r>
      <w:r w:rsidR="009C609E" w:rsidRPr="00F27993">
        <w:rPr>
          <w:rFonts w:ascii="Trebuchet MS" w:hAnsi="Trebuchet MS" w:cs="Arial"/>
          <w:sz w:val="22"/>
          <w:szCs w:val="22"/>
          <w:lang w:val="lt-LT"/>
        </w:rPr>
        <w:t>TVIS</w:t>
      </w:r>
      <w:r w:rsidR="009D0CCD" w:rsidRPr="00F27993">
        <w:rPr>
          <w:rFonts w:ascii="Trebuchet MS" w:hAnsi="Trebuchet MS" w:cs="Arial"/>
          <w:color w:val="000000" w:themeColor="text1"/>
          <w:sz w:val="22"/>
          <w:szCs w:val="22"/>
          <w:lang w:val="lt-LT"/>
        </w:rPr>
        <w:t>;</w:t>
      </w:r>
    </w:p>
    <w:p w14:paraId="12B8D383" w14:textId="3C5B569F" w:rsidR="00A13DDB" w:rsidRPr="00F27993" w:rsidRDefault="00865847" w:rsidP="00243974">
      <w:pPr>
        <w:pStyle w:val="BodyText"/>
        <w:numPr>
          <w:ilvl w:val="1"/>
          <w:numId w:val="1"/>
        </w:numPr>
        <w:spacing w:line="360" w:lineRule="auto"/>
        <w:ind w:left="0" w:firstLine="720"/>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gavęs </w:t>
      </w:r>
      <w:r w:rsidR="009D0CCD" w:rsidRPr="00F27993">
        <w:rPr>
          <w:rFonts w:ascii="Trebuchet MS" w:hAnsi="Trebuchet MS" w:cs="Arial"/>
          <w:color w:val="000000" w:themeColor="text1"/>
          <w:sz w:val="22"/>
          <w:szCs w:val="22"/>
          <w:lang w:val="lt-LT"/>
        </w:rPr>
        <w:t>iš DK informaciją apie darbų pabaigą, žodžiu iki įjungiant įrenginį, patvirtina, kad kiti darbai šiuose įrenginiuose, neplanuojami</w:t>
      </w:r>
      <w:r w:rsidR="00F13E0E" w:rsidRPr="00F27993">
        <w:rPr>
          <w:rFonts w:ascii="Trebuchet MS" w:hAnsi="Trebuchet MS" w:cs="Arial"/>
          <w:color w:val="000000" w:themeColor="text1"/>
          <w:sz w:val="22"/>
          <w:szCs w:val="22"/>
          <w:lang w:val="lt-LT"/>
        </w:rPr>
        <w:t xml:space="preserve"> ir duoda žodinį leidimą įjungti elektros įrenginius</w:t>
      </w:r>
      <w:r w:rsidR="00A13DDB" w:rsidRPr="00F27993">
        <w:rPr>
          <w:rFonts w:ascii="Trebuchet MS" w:hAnsi="Trebuchet MS" w:cs="Arial"/>
          <w:color w:val="000000" w:themeColor="text1"/>
          <w:sz w:val="22"/>
          <w:szCs w:val="22"/>
          <w:lang w:val="lt-LT"/>
        </w:rPr>
        <w:t>.</w:t>
      </w:r>
    </w:p>
    <w:bookmarkEnd w:id="4"/>
    <w:p w14:paraId="5FF0524F" w14:textId="7EE8B362" w:rsidR="00FE245F" w:rsidRPr="00F27993" w:rsidRDefault="00B8784B" w:rsidP="00243974">
      <w:pPr>
        <w:pStyle w:val="BodyText"/>
        <w:numPr>
          <w:ilvl w:val="0"/>
          <w:numId w:val="1"/>
        </w:numPr>
        <w:spacing w:line="360" w:lineRule="auto"/>
        <w:ind w:left="0" w:firstLine="720"/>
        <w:jc w:val="both"/>
        <w:rPr>
          <w:rFonts w:ascii="Trebuchet MS" w:hAnsi="Trebuchet MS" w:cs="Arial"/>
          <w:sz w:val="22"/>
          <w:szCs w:val="22"/>
          <w:lang w:val="lt-LT"/>
        </w:rPr>
      </w:pPr>
      <w:r w:rsidRPr="00B8784B">
        <w:rPr>
          <w:rFonts w:ascii="Trebuchet MS" w:hAnsi="Trebuchet MS" w:cs="Arial"/>
          <w:b/>
          <w:bCs/>
          <w:sz w:val="22"/>
          <w:szCs w:val="22"/>
          <w:lang w:val="lt-LT"/>
        </w:rPr>
        <w:t>Sisteminių įrenginių priežiūros skyrius</w:t>
      </w:r>
      <w:r w:rsidR="00FE245F" w:rsidRPr="00F27993">
        <w:rPr>
          <w:rFonts w:ascii="Trebuchet MS" w:hAnsi="Trebuchet MS" w:cs="Arial"/>
          <w:b/>
          <w:bCs/>
          <w:sz w:val="22"/>
          <w:szCs w:val="22"/>
          <w:lang w:val="lt-LT"/>
        </w:rPr>
        <w:t>:</w:t>
      </w:r>
    </w:p>
    <w:p w14:paraId="142C5BAA" w14:textId="0BEA87D6" w:rsidR="00FE245F" w:rsidRPr="00F27993" w:rsidRDefault="00691005" w:rsidP="00243974">
      <w:pPr>
        <w:pStyle w:val="BodyText"/>
        <w:numPr>
          <w:ilvl w:val="1"/>
          <w:numId w:val="1"/>
        </w:numPr>
        <w:spacing w:line="360" w:lineRule="auto"/>
        <w:ind w:left="0" w:firstLine="720"/>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parengia </w:t>
      </w:r>
      <w:r w:rsidR="00FE245F" w:rsidRPr="00F27993">
        <w:rPr>
          <w:rFonts w:ascii="Trebuchet MS" w:hAnsi="Trebuchet MS" w:cs="Arial"/>
          <w:color w:val="000000" w:themeColor="text1"/>
          <w:sz w:val="22"/>
          <w:szCs w:val="22"/>
          <w:lang w:val="lt-LT"/>
        </w:rPr>
        <w:t>jam priskirtų eksploatuoti perdavimo tinklo elektros įrenginių atjungimo grafikus TVIS. Grafikai sudaromi vadovaujantis</w:t>
      </w:r>
      <w:r w:rsidR="00FE245F" w:rsidRPr="00F27993">
        <w:rPr>
          <w:rFonts w:ascii="Trebuchet MS" w:hAnsi="Trebuchet MS" w:cs="Arial"/>
          <w:sz w:val="22"/>
          <w:szCs w:val="22"/>
          <w:lang w:val="lt-LT"/>
        </w:rPr>
        <w:t>, Perdavimo tinklo įrenginių eksploatavimo reglamento nuostatų ir įrenginių gamyklų gamintojų reikalavimais</w:t>
      </w:r>
      <w:r w:rsidR="000D15AD">
        <w:rPr>
          <w:rFonts w:ascii="Trebuchet MS" w:hAnsi="Trebuchet MS" w:cs="Arial"/>
          <w:color w:val="000000" w:themeColor="text1"/>
          <w:sz w:val="22"/>
          <w:szCs w:val="22"/>
          <w:lang w:val="lt-LT"/>
        </w:rPr>
        <w:t>;</w:t>
      </w:r>
    </w:p>
    <w:p w14:paraId="04C54767" w14:textId="6A0E8B15" w:rsidR="00FE245F" w:rsidRPr="00F27993" w:rsidRDefault="00FE245F" w:rsidP="00243974">
      <w:pPr>
        <w:pStyle w:val="BodyText"/>
        <w:numPr>
          <w:ilvl w:val="1"/>
          <w:numId w:val="1"/>
        </w:numPr>
        <w:spacing w:line="360" w:lineRule="auto"/>
        <w:ind w:left="0" w:firstLine="720"/>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planuoja </w:t>
      </w:r>
      <w:r w:rsidR="00691005" w:rsidRPr="00F27993">
        <w:rPr>
          <w:rFonts w:ascii="Trebuchet MS" w:hAnsi="Trebuchet MS" w:cs="Arial"/>
          <w:sz w:val="22"/>
          <w:szCs w:val="22"/>
          <w:lang w:val="lt-LT"/>
        </w:rPr>
        <w:t xml:space="preserve">aukštos įtampos nuolatinės srovės keitiklių ir jiems priskirtų </w:t>
      </w:r>
      <w:r w:rsidRPr="00F27993">
        <w:rPr>
          <w:rFonts w:ascii="Trebuchet MS" w:hAnsi="Trebuchet MS" w:cs="Arial"/>
          <w:sz w:val="22"/>
          <w:szCs w:val="22"/>
          <w:lang w:val="lt-LT"/>
        </w:rPr>
        <w:t>įrenginių eksploatacijos darbus ir juos vykdo savo jėgomis arba pateikia bei suderina darbus su Rangovu;</w:t>
      </w:r>
    </w:p>
    <w:p w14:paraId="1F50E834" w14:textId="7968E27C" w:rsidR="00FE245F" w:rsidRPr="00F27993" w:rsidRDefault="00FE245F" w:rsidP="00243974">
      <w:pPr>
        <w:pStyle w:val="BodyText"/>
        <w:numPr>
          <w:ilvl w:val="1"/>
          <w:numId w:val="1"/>
        </w:numPr>
        <w:spacing w:line="360" w:lineRule="auto"/>
        <w:ind w:left="0" w:firstLine="720"/>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DP</w:t>
      </w:r>
      <w:r w:rsidRPr="00F27993">
        <w:rPr>
          <w:rFonts w:ascii="Trebuchet MS" w:hAnsi="Trebuchet MS" w:cs="Arial"/>
          <w:sz w:val="22"/>
          <w:szCs w:val="22"/>
          <w:lang w:val="lt-LT"/>
        </w:rPr>
        <w:t xml:space="preserve"> įrenginių atjungimui/įjungimui užregistruoja TVIS</w:t>
      </w:r>
      <w:r w:rsidRPr="00F27993">
        <w:rPr>
          <w:rFonts w:ascii="Trebuchet MS" w:hAnsi="Trebuchet MS" w:cs="Arial"/>
          <w:color w:val="000000" w:themeColor="text1"/>
          <w:sz w:val="22"/>
          <w:szCs w:val="22"/>
          <w:lang w:val="lt-LT"/>
        </w:rPr>
        <w:t>;</w:t>
      </w:r>
    </w:p>
    <w:p w14:paraId="1FC40569" w14:textId="677183E5" w:rsidR="00FE245F" w:rsidRPr="00F27993" w:rsidRDefault="00FE245F" w:rsidP="00243974">
      <w:pPr>
        <w:pStyle w:val="BodyText"/>
        <w:numPr>
          <w:ilvl w:val="1"/>
          <w:numId w:val="1"/>
        </w:numPr>
        <w:spacing w:line="360" w:lineRule="auto"/>
        <w:ind w:left="0" w:firstLine="720"/>
        <w:jc w:val="both"/>
        <w:rPr>
          <w:rFonts w:ascii="Trebuchet MS" w:hAnsi="Trebuchet MS" w:cs="Arial"/>
          <w:sz w:val="22"/>
          <w:szCs w:val="22"/>
          <w:lang w:val="lt-LT"/>
        </w:rPr>
      </w:pPr>
      <w:r w:rsidRPr="00F27993">
        <w:rPr>
          <w:rFonts w:ascii="Trebuchet MS" w:hAnsi="Trebuchet MS" w:cs="Arial"/>
          <w:color w:val="000000" w:themeColor="text1"/>
          <w:sz w:val="22"/>
          <w:szCs w:val="22"/>
          <w:lang w:val="lt-LT"/>
        </w:rPr>
        <w:t>gavęs iš DK informaciją apie darbų pabaigą, žodžiu iki įjungiant įrenginį, patvirtina, kad kiti darbai šiuose įrenginiuose, neplanuojami ir duoda žodinį leidimą įjungti elektros įrenginius.</w:t>
      </w:r>
    </w:p>
    <w:p w14:paraId="4606167E" w14:textId="4354BB14" w:rsidR="002B3709" w:rsidRPr="00F27993" w:rsidRDefault="002B3709" w:rsidP="00243974">
      <w:pPr>
        <w:pStyle w:val="BodyText"/>
        <w:numPr>
          <w:ilvl w:val="0"/>
          <w:numId w:val="1"/>
        </w:numPr>
        <w:spacing w:line="360" w:lineRule="auto"/>
        <w:ind w:left="0" w:firstLine="720"/>
        <w:jc w:val="both"/>
        <w:rPr>
          <w:rFonts w:ascii="Trebuchet MS" w:hAnsi="Trebuchet MS" w:cs="Arial"/>
          <w:sz w:val="22"/>
          <w:szCs w:val="22"/>
          <w:lang w:val="lt-LT"/>
        </w:rPr>
      </w:pPr>
      <w:r w:rsidRPr="00F27993">
        <w:rPr>
          <w:rFonts w:ascii="Trebuchet MS" w:hAnsi="Trebuchet MS" w:cs="Arial"/>
          <w:b/>
          <w:bCs/>
          <w:sz w:val="22"/>
          <w:szCs w:val="22"/>
          <w:lang w:val="lt-LT"/>
        </w:rPr>
        <w:t>ITT centras (ITTC):</w:t>
      </w:r>
    </w:p>
    <w:p w14:paraId="2499C9E8" w14:textId="3AD70E99" w:rsidR="002B3709" w:rsidRPr="00F27993" w:rsidRDefault="002B3709" w:rsidP="00243974">
      <w:pPr>
        <w:pStyle w:val="BodyText"/>
        <w:numPr>
          <w:ilvl w:val="1"/>
          <w:numId w:val="1"/>
        </w:numPr>
        <w:spacing w:line="360" w:lineRule="auto"/>
        <w:ind w:left="0" w:firstLine="720"/>
        <w:jc w:val="both"/>
        <w:rPr>
          <w:rFonts w:ascii="Trebuchet MS" w:hAnsi="Trebuchet MS" w:cs="Arial"/>
          <w:sz w:val="22"/>
          <w:szCs w:val="22"/>
          <w:lang w:val="lt-LT"/>
        </w:rPr>
      </w:pPr>
      <w:r w:rsidRPr="00F27993">
        <w:rPr>
          <w:rFonts w:ascii="Trebuchet MS" w:hAnsi="Trebuchet MS" w:cs="Arial"/>
          <w:color w:val="000000" w:themeColor="text1"/>
          <w:sz w:val="22"/>
          <w:szCs w:val="22"/>
          <w:lang w:val="lt-LT"/>
        </w:rPr>
        <w:t xml:space="preserve">planuoja </w:t>
      </w:r>
      <w:r w:rsidR="00C43386" w:rsidRPr="00F27993">
        <w:rPr>
          <w:rFonts w:ascii="Trebuchet MS" w:hAnsi="Trebuchet MS" w:cs="Arial"/>
          <w:sz w:val="22"/>
          <w:szCs w:val="22"/>
          <w:lang w:val="lt-LT"/>
        </w:rPr>
        <w:t>priskirtų informacinių technologinių sistemų, ryšių ir valdymo sistemų</w:t>
      </w:r>
      <w:r w:rsidRPr="00F27993">
        <w:rPr>
          <w:rFonts w:ascii="Trebuchet MS" w:hAnsi="Trebuchet MS" w:cs="Arial"/>
          <w:sz w:val="22"/>
          <w:szCs w:val="22"/>
          <w:lang w:val="lt-LT"/>
        </w:rPr>
        <w:t xml:space="preserve"> eksploatacijos darbus ir juos vykdo savo jėgomis arba pateikia </w:t>
      </w:r>
      <w:r w:rsidR="005C2EDC">
        <w:rPr>
          <w:rFonts w:ascii="Trebuchet MS" w:hAnsi="Trebuchet MS" w:cs="Arial"/>
          <w:sz w:val="22"/>
          <w:szCs w:val="22"/>
          <w:lang w:val="lt-LT"/>
        </w:rPr>
        <w:t xml:space="preserve">darbų užsakymus </w:t>
      </w:r>
      <w:r w:rsidRPr="00F27993">
        <w:rPr>
          <w:rFonts w:ascii="Trebuchet MS" w:hAnsi="Trebuchet MS" w:cs="Arial"/>
          <w:sz w:val="22"/>
          <w:szCs w:val="22"/>
          <w:lang w:val="lt-LT"/>
        </w:rPr>
        <w:t>bei suderina darbus su Rangovu;</w:t>
      </w:r>
    </w:p>
    <w:p w14:paraId="35668697" w14:textId="5D8AB09C" w:rsidR="002B3709" w:rsidRPr="00F27993" w:rsidRDefault="002B3709" w:rsidP="00243974">
      <w:pPr>
        <w:pStyle w:val="BodyText"/>
        <w:numPr>
          <w:ilvl w:val="1"/>
          <w:numId w:val="1"/>
        </w:numPr>
        <w:spacing w:line="360" w:lineRule="auto"/>
        <w:ind w:left="0" w:firstLine="720"/>
        <w:jc w:val="both"/>
        <w:rPr>
          <w:rFonts w:ascii="Trebuchet MS" w:hAnsi="Trebuchet MS" w:cs="Arial"/>
          <w:sz w:val="22"/>
          <w:szCs w:val="22"/>
          <w:lang w:val="lt-LT"/>
        </w:rPr>
      </w:pPr>
      <w:r w:rsidRPr="00F27993">
        <w:rPr>
          <w:rFonts w:ascii="Trebuchet MS" w:hAnsi="Trebuchet MS" w:cs="Arial"/>
          <w:color w:val="000000" w:themeColor="text1"/>
          <w:sz w:val="22"/>
          <w:szCs w:val="22"/>
          <w:lang w:val="lt-LT"/>
        </w:rPr>
        <w:t>DP</w:t>
      </w:r>
      <w:r w:rsidRPr="00F27993">
        <w:rPr>
          <w:rFonts w:ascii="Trebuchet MS" w:hAnsi="Trebuchet MS" w:cs="Arial"/>
          <w:sz w:val="22"/>
          <w:szCs w:val="22"/>
          <w:lang w:val="lt-LT"/>
        </w:rPr>
        <w:t xml:space="preserve"> </w:t>
      </w:r>
      <w:r w:rsidR="00C43386" w:rsidRPr="00F27993">
        <w:rPr>
          <w:rFonts w:ascii="Trebuchet MS" w:hAnsi="Trebuchet MS" w:cs="Arial"/>
          <w:sz w:val="22"/>
          <w:szCs w:val="22"/>
          <w:lang w:val="lt-LT"/>
        </w:rPr>
        <w:t xml:space="preserve">priskirtų </w:t>
      </w:r>
      <w:r w:rsidRPr="00F27993">
        <w:rPr>
          <w:rFonts w:ascii="Trebuchet MS" w:hAnsi="Trebuchet MS" w:cs="Arial"/>
          <w:sz w:val="22"/>
          <w:szCs w:val="22"/>
          <w:lang w:val="lt-LT"/>
        </w:rPr>
        <w:t>įrenginių atjungimui/įjungimui užregistruoja TVIS.</w:t>
      </w:r>
    </w:p>
    <w:p w14:paraId="59ABDFA1" w14:textId="20E9B2A4" w:rsidR="000F5034" w:rsidRPr="00F27993" w:rsidRDefault="000F5034" w:rsidP="00243974">
      <w:pPr>
        <w:pStyle w:val="BodyText"/>
        <w:numPr>
          <w:ilvl w:val="0"/>
          <w:numId w:val="1"/>
        </w:numPr>
        <w:spacing w:line="360" w:lineRule="auto"/>
        <w:ind w:left="0" w:firstLine="720"/>
        <w:jc w:val="both"/>
        <w:rPr>
          <w:rFonts w:ascii="Trebuchet MS" w:hAnsi="Trebuchet MS" w:cs="Arial"/>
          <w:b/>
          <w:bCs/>
          <w:sz w:val="22"/>
          <w:szCs w:val="22"/>
          <w:lang w:val="lt-LT"/>
        </w:rPr>
      </w:pPr>
      <w:r w:rsidRPr="00F27993">
        <w:rPr>
          <w:rFonts w:ascii="Trebuchet MS" w:hAnsi="Trebuchet MS" w:cs="Arial"/>
          <w:b/>
          <w:bCs/>
          <w:sz w:val="22"/>
          <w:szCs w:val="22"/>
          <w:lang w:val="lt-LT"/>
        </w:rPr>
        <w:t>Fizinės saugos skyrius (FSS):</w:t>
      </w:r>
    </w:p>
    <w:p w14:paraId="4C0E3CB6" w14:textId="578888D2" w:rsidR="000F5034" w:rsidRPr="00F27993" w:rsidRDefault="000F5034" w:rsidP="00243974">
      <w:pPr>
        <w:pStyle w:val="BodyText"/>
        <w:numPr>
          <w:ilvl w:val="1"/>
          <w:numId w:val="1"/>
        </w:numPr>
        <w:spacing w:line="360" w:lineRule="auto"/>
        <w:ind w:left="0" w:firstLine="720"/>
        <w:jc w:val="both"/>
        <w:rPr>
          <w:rFonts w:ascii="Trebuchet MS" w:hAnsi="Trebuchet MS" w:cs="Arial"/>
          <w:b/>
          <w:bCs/>
          <w:sz w:val="22"/>
          <w:szCs w:val="22"/>
          <w:lang w:val="lt-LT"/>
        </w:rPr>
      </w:pPr>
      <w:r w:rsidRPr="00F27993">
        <w:rPr>
          <w:rFonts w:ascii="Trebuchet MS" w:hAnsi="Trebuchet MS" w:cs="Arial"/>
          <w:color w:val="000000" w:themeColor="text1"/>
          <w:sz w:val="22"/>
          <w:szCs w:val="22"/>
          <w:lang w:val="lt-LT"/>
        </w:rPr>
        <w:t xml:space="preserve">planuoja </w:t>
      </w:r>
      <w:r w:rsidRPr="00F27993">
        <w:rPr>
          <w:rFonts w:ascii="Trebuchet MS" w:hAnsi="Trebuchet MS" w:cs="Arial"/>
          <w:sz w:val="22"/>
          <w:szCs w:val="22"/>
          <w:lang w:val="lt-LT"/>
        </w:rPr>
        <w:t>Bendrovės perdavimo tinklo objektuose fizinės</w:t>
      </w:r>
      <w:r w:rsidR="00C43386" w:rsidRPr="00F27993">
        <w:rPr>
          <w:rFonts w:ascii="Trebuchet MS" w:hAnsi="Trebuchet MS" w:cs="Arial"/>
          <w:sz w:val="22"/>
          <w:szCs w:val="22"/>
          <w:lang w:val="lt-LT"/>
        </w:rPr>
        <w:t xml:space="preserve"> apsaugos</w:t>
      </w:r>
      <w:r w:rsidR="000D15AD">
        <w:rPr>
          <w:rFonts w:ascii="Trebuchet MS" w:hAnsi="Trebuchet MS" w:cs="Arial"/>
          <w:sz w:val="22"/>
          <w:szCs w:val="22"/>
          <w:lang w:val="lt-LT"/>
        </w:rPr>
        <w:t xml:space="preserve"> ir</w:t>
      </w:r>
      <w:r w:rsidRPr="00F27993">
        <w:rPr>
          <w:rFonts w:ascii="Trebuchet MS" w:hAnsi="Trebuchet MS" w:cs="Arial"/>
          <w:sz w:val="22"/>
          <w:szCs w:val="22"/>
          <w:lang w:val="lt-LT"/>
        </w:rPr>
        <w:t xml:space="preserve"> gaisrinės </w:t>
      </w:r>
      <w:r w:rsidR="00C43386" w:rsidRPr="00F27993">
        <w:rPr>
          <w:rFonts w:ascii="Trebuchet MS" w:hAnsi="Trebuchet MS" w:cs="Arial"/>
          <w:sz w:val="22"/>
          <w:szCs w:val="22"/>
          <w:lang w:val="lt-LT"/>
        </w:rPr>
        <w:t xml:space="preserve">signalizacijos </w:t>
      </w:r>
      <w:r w:rsidRPr="00F27993">
        <w:rPr>
          <w:rFonts w:ascii="Trebuchet MS" w:hAnsi="Trebuchet MS" w:cs="Arial"/>
          <w:sz w:val="22"/>
          <w:szCs w:val="22"/>
          <w:lang w:val="lt-LT"/>
        </w:rPr>
        <w:t>įrenginių eksploatacijos darbus</w:t>
      </w:r>
      <w:r w:rsidR="000D15AD">
        <w:rPr>
          <w:rFonts w:ascii="Trebuchet MS" w:hAnsi="Trebuchet MS" w:cs="Arial"/>
          <w:sz w:val="22"/>
          <w:szCs w:val="22"/>
          <w:lang w:val="lt-LT"/>
        </w:rPr>
        <w:t>,</w:t>
      </w:r>
      <w:r w:rsidRPr="00F27993">
        <w:rPr>
          <w:rFonts w:ascii="Trebuchet MS" w:hAnsi="Trebuchet MS" w:cs="Arial"/>
          <w:sz w:val="22"/>
          <w:szCs w:val="22"/>
          <w:lang w:val="lt-LT"/>
        </w:rPr>
        <w:t xml:space="preserve"> pateikia </w:t>
      </w:r>
      <w:r w:rsidR="005C2EDC">
        <w:rPr>
          <w:rFonts w:ascii="Trebuchet MS" w:hAnsi="Trebuchet MS" w:cs="Arial"/>
          <w:sz w:val="22"/>
          <w:szCs w:val="22"/>
          <w:lang w:val="lt-LT"/>
        </w:rPr>
        <w:t xml:space="preserve">darbų užsakymus </w:t>
      </w:r>
      <w:r w:rsidRPr="00F27993">
        <w:rPr>
          <w:rFonts w:ascii="Trebuchet MS" w:hAnsi="Trebuchet MS" w:cs="Arial"/>
          <w:sz w:val="22"/>
          <w:szCs w:val="22"/>
          <w:lang w:val="lt-LT"/>
        </w:rPr>
        <w:t>bei suderina darbus su Rangovu.</w:t>
      </w:r>
    </w:p>
    <w:p w14:paraId="11401B57" w14:textId="77777777" w:rsidR="00722B89" w:rsidRPr="00F27993" w:rsidRDefault="00722B89" w:rsidP="00243974">
      <w:pPr>
        <w:pStyle w:val="BodyText"/>
        <w:spacing w:line="360" w:lineRule="auto"/>
        <w:ind w:firstLine="720"/>
        <w:jc w:val="both"/>
        <w:rPr>
          <w:rFonts w:ascii="Trebuchet MS" w:hAnsi="Trebuchet MS" w:cs="Arial"/>
          <w:b/>
          <w:bCs/>
          <w:sz w:val="22"/>
          <w:szCs w:val="22"/>
          <w:lang w:val="lt-LT"/>
        </w:rPr>
      </w:pPr>
    </w:p>
    <w:p w14:paraId="6EA12FD7" w14:textId="14C160D1" w:rsidR="00F63D2D" w:rsidRPr="00F27993" w:rsidRDefault="008F46E7" w:rsidP="00243974">
      <w:pPr>
        <w:pStyle w:val="BodyText"/>
        <w:numPr>
          <w:ilvl w:val="0"/>
          <w:numId w:val="1"/>
        </w:numPr>
        <w:spacing w:line="360" w:lineRule="auto"/>
        <w:ind w:left="0" w:firstLine="720"/>
        <w:jc w:val="both"/>
        <w:rPr>
          <w:rFonts w:ascii="Trebuchet MS" w:hAnsi="Trebuchet MS" w:cs="Arial"/>
          <w:sz w:val="22"/>
          <w:szCs w:val="22"/>
          <w:lang w:val="lt-LT"/>
        </w:rPr>
      </w:pPr>
      <w:r w:rsidRPr="00F27993">
        <w:rPr>
          <w:rFonts w:ascii="Trebuchet MS" w:hAnsi="Trebuchet MS" w:cs="Arial"/>
          <w:b/>
          <w:bCs/>
          <w:sz w:val="22"/>
          <w:szCs w:val="22"/>
          <w:lang w:val="lt-LT"/>
        </w:rPr>
        <w:t>D</w:t>
      </w:r>
      <w:r w:rsidR="00F63D2D" w:rsidRPr="00F27993">
        <w:rPr>
          <w:rFonts w:ascii="Trebuchet MS" w:hAnsi="Trebuchet MS" w:cs="Arial"/>
          <w:b/>
          <w:bCs/>
          <w:sz w:val="22"/>
          <w:szCs w:val="22"/>
          <w:lang w:val="lt-LT"/>
        </w:rPr>
        <w:t>arbų koordinatorius (DK):</w:t>
      </w:r>
    </w:p>
    <w:p w14:paraId="538F4110" w14:textId="684C3FC4" w:rsidR="00E937F2" w:rsidRPr="00F27993" w:rsidRDefault="000B0281" w:rsidP="00243974">
      <w:pPr>
        <w:pStyle w:val="BodyText"/>
        <w:numPr>
          <w:ilvl w:val="1"/>
          <w:numId w:val="1"/>
        </w:numPr>
        <w:spacing w:line="360" w:lineRule="auto"/>
        <w:ind w:left="0" w:firstLine="720"/>
        <w:jc w:val="both"/>
        <w:rPr>
          <w:rFonts w:ascii="Trebuchet MS" w:hAnsi="Trebuchet MS" w:cs="Arial"/>
          <w:strike/>
          <w:sz w:val="22"/>
          <w:szCs w:val="22"/>
          <w:lang w:val="lt-LT"/>
        </w:rPr>
      </w:pPr>
      <w:r w:rsidRPr="00F27993">
        <w:rPr>
          <w:rFonts w:ascii="Trebuchet MS" w:hAnsi="Trebuchet MS" w:cs="Arial"/>
          <w:sz w:val="22"/>
          <w:szCs w:val="22"/>
          <w:lang w:val="lt-LT"/>
        </w:rPr>
        <w:t xml:space="preserve">TVIS </w:t>
      </w:r>
      <w:r w:rsidR="00E937F2" w:rsidRPr="00F27993">
        <w:rPr>
          <w:rFonts w:ascii="Trebuchet MS" w:hAnsi="Trebuchet MS" w:cs="Arial"/>
          <w:sz w:val="22"/>
          <w:szCs w:val="22"/>
          <w:lang w:val="lt-LT"/>
        </w:rPr>
        <w:t xml:space="preserve">užpildo </w:t>
      </w:r>
      <w:r w:rsidR="00904FBA" w:rsidRPr="00F27993">
        <w:rPr>
          <w:rFonts w:ascii="Trebuchet MS" w:hAnsi="Trebuchet MS" w:cs="Arial"/>
          <w:sz w:val="22"/>
          <w:szCs w:val="22"/>
          <w:lang w:val="lt-LT"/>
        </w:rPr>
        <w:t xml:space="preserve">DP pagal </w:t>
      </w:r>
      <w:r w:rsidR="00E937F2" w:rsidRPr="00F27993">
        <w:rPr>
          <w:rFonts w:ascii="Trebuchet MS" w:hAnsi="Trebuchet MS" w:cs="Arial"/>
          <w:sz w:val="22"/>
          <w:szCs w:val="22"/>
          <w:lang w:val="lt-LT"/>
        </w:rPr>
        <w:t xml:space="preserve">iš rangovo gautas </w:t>
      </w:r>
      <w:r w:rsidR="00D72327" w:rsidRPr="00F27993">
        <w:rPr>
          <w:rFonts w:ascii="Trebuchet MS" w:hAnsi="Trebuchet MS" w:cs="Arial"/>
          <w:sz w:val="22"/>
          <w:szCs w:val="22"/>
          <w:lang w:val="lt-LT"/>
        </w:rPr>
        <w:t>PDA</w:t>
      </w:r>
      <w:r w:rsidR="00E937F2" w:rsidRPr="00F27993">
        <w:rPr>
          <w:rFonts w:ascii="Trebuchet MS" w:hAnsi="Trebuchet MS" w:cs="Arial"/>
          <w:sz w:val="22"/>
          <w:szCs w:val="22"/>
          <w:lang w:val="lt-LT"/>
        </w:rPr>
        <w:t>;</w:t>
      </w:r>
    </w:p>
    <w:p w14:paraId="60A73F5C" w14:textId="02A17D90" w:rsidR="00F63D2D" w:rsidRPr="00F27993" w:rsidRDefault="00F63D2D" w:rsidP="00243974">
      <w:pPr>
        <w:pStyle w:val="BodyText"/>
        <w:numPr>
          <w:ilvl w:val="1"/>
          <w:numId w:val="1"/>
        </w:numPr>
        <w:spacing w:line="360" w:lineRule="auto"/>
        <w:ind w:left="0" w:firstLine="720"/>
        <w:jc w:val="both"/>
        <w:rPr>
          <w:rFonts w:ascii="Trebuchet MS" w:hAnsi="Trebuchet MS" w:cs="Arial"/>
          <w:sz w:val="22"/>
          <w:szCs w:val="22"/>
          <w:lang w:val="lt-LT"/>
        </w:rPr>
      </w:pPr>
      <w:r w:rsidRPr="00F27993">
        <w:rPr>
          <w:rFonts w:ascii="Trebuchet MS" w:hAnsi="Trebuchet MS" w:cs="Arial"/>
          <w:sz w:val="22"/>
          <w:szCs w:val="22"/>
          <w:lang w:val="lt-LT"/>
        </w:rPr>
        <w:t xml:space="preserve">SVC </w:t>
      </w:r>
      <w:r w:rsidR="007E2954" w:rsidRPr="00F27993">
        <w:rPr>
          <w:rFonts w:ascii="Trebuchet MS" w:hAnsi="Trebuchet MS" w:cs="Arial"/>
          <w:sz w:val="22"/>
          <w:szCs w:val="22"/>
          <w:lang w:val="lt-LT"/>
        </w:rPr>
        <w:t>patvirtinus</w:t>
      </w:r>
      <w:r w:rsidRPr="00F27993">
        <w:rPr>
          <w:rFonts w:ascii="Trebuchet MS" w:hAnsi="Trebuchet MS" w:cs="Arial"/>
          <w:sz w:val="22"/>
          <w:szCs w:val="22"/>
          <w:lang w:val="lt-LT"/>
        </w:rPr>
        <w:t xml:space="preserve"> </w:t>
      </w:r>
      <w:r w:rsidR="008A02CC" w:rsidRPr="00F27993">
        <w:rPr>
          <w:rFonts w:ascii="Trebuchet MS" w:hAnsi="Trebuchet MS" w:cs="Arial"/>
          <w:sz w:val="22"/>
          <w:szCs w:val="22"/>
          <w:lang w:val="lt-LT"/>
        </w:rPr>
        <w:t xml:space="preserve">TVIS </w:t>
      </w:r>
      <w:r w:rsidR="00C241F2" w:rsidRPr="00F27993">
        <w:rPr>
          <w:rFonts w:ascii="Trebuchet MS" w:hAnsi="Trebuchet MS" w:cs="Arial"/>
          <w:sz w:val="22"/>
          <w:szCs w:val="22"/>
          <w:lang w:val="lt-LT"/>
        </w:rPr>
        <w:t>DP</w:t>
      </w:r>
      <w:r w:rsidR="008F46E7" w:rsidRPr="00F27993">
        <w:rPr>
          <w:rFonts w:ascii="Trebuchet MS" w:hAnsi="Trebuchet MS" w:cs="Arial"/>
          <w:sz w:val="22"/>
          <w:szCs w:val="22"/>
          <w:lang w:val="lt-LT"/>
        </w:rPr>
        <w:t xml:space="preserve"> </w:t>
      </w:r>
      <w:r w:rsidR="009F2D38" w:rsidRPr="00F27993">
        <w:rPr>
          <w:rFonts w:ascii="Trebuchet MS" w:hAnsi="Trebuchet MS" w:cs="Arial"/>
          <w:sz w:val="22"/>
          <w:szCs w:val="22"/>
          <w:lang w:val="lt-LT"/>
        </w:rPr>
        <w:t>vykdymui</w:t>
      </w:r>
      <w:r w:rsidRPr="00F27993">
        <w:rPr>
          <w:rFonts w:ascii="Trebuchet MS" w:hAnsi="Trebuchet MS" w:cs="Arial"/>
          <w:sz w:val="22"/>
          <w:szCs w:val="22"/>
          <w:lang w:val="lt-LT"/>
        </w:rPr>
        <w:t xml:space="preserve">, </w:t>
      </w:r>
      <w:r w:rsidR="007E2954" w:rsidRPr="00F27993">
        <w:rPr>
          <w:rFonts w:ascii="Trebuchet MS" w:hAnsi="Trebuchet MS" w:cs="Arial"/>
          <w:sz w:val="22"/>
          <w:szCs w:val="22"/>
          <w:lang w:val="lt-LT"/>
        </w:rPr>
        <w:t>gavus</w:t>
      </w:r>
      <w:r w:rsidRPr="00F27993">
        <w:rPr>
          <w:rFonts w:ascii="Trebuchet MS" w:hAnsi="Trebuchet MS" w:cs="Arial"/>
          <w:sz w:val="22"/>
          <w:szCs w:val="22"/>
          <w:lang w:val="lt-LT"/>
        </w:rPr>
        <w:t xml:space="preserve"> iš darbus organizuojančio darbų vadovo nurodymą</w:t>
      </w:r>
      <w:r w:rsidR="003635B9" w:rsidRPr="00F27993">
        <w:rPr>
          <w:rFonts w:ascii="Trebuchet MS" w:hAnsi="Trebuchet MS" w:cs="Arial"/>
          <w:sz w:val="22"/>
          <w:szCs w:val="22"/>
          <w:lang w:val="lt-LT"/>
        </w:rPr>
        <w:t xml:space="preserve"> darbams</w:t>
      </w:r>
      <w:r w:rsidRPr="00F27993">
        <w:rPr>
          <w:rFonts w:ascii="Trebuchet MS" w:hAnsi="Trebuchet MS" w:cs="Arial"/>
          <w:sz w:val="22"/>
          <w:szCs w:val="22"/>
          <w:lang w:val="lt-LT"/>
        </w:rPr>
        <w:t>, tikrina a</w:t>
      </w:r>
      <w:r w:rsidR="00904FBA" w:rsidRPr="00F27993">
        <w:rPr>
          <w:rFonts w:ascii="Trebuchet MS" w:hAnsi="Trebuchet MS" w:cs="Arial"/>
          <w:sz w:val="22"/>
          <w:szCs w:val="22"/>
          <w:lang w:val="lt-LT"/>
        </w:rPr>
        <w:t>r:</w:t>
      </w:r>
    </w:p>
    <w:p w14:paraId="0B369660" w14:textId="7A6FC549" w:rsidR="0030674A" w:rsidRPr="00F27993" w:rsidRDefault="0030674A" w:rsidP="00243974">
      <w:pPr>
        <w:pStyle w:val="BodyText2"/>
        <w:widowControl w:val="0"/>
        <w:numPr>
          <w:ilvl w:val="2"/>
          <w:numId w:val="1"/>
        </w:numPr>
        <w:autoSpaceDE w:val="0"/>
        <w:autoSpaceDN w:val="0"/>
        <w:adjustRightInd w:val="0"/>
        <w:spacing w:after="0" w:line="360" w:lineRule="auto"/>
        <w:ind w:left="0" w:firstLine="720"/>
        <w:jc w:val="both"/>
        <w:rPr>
          <w:rFonts w:ascii="Trebuchet MS" w:eastAsia="Calibri" w:hAnsi="Trebuchet MS" w:cs="Arial"/>
        </w:rPr>
      </w:pPr>
      <w:r w:rsidRPr="00F27993">
        <w:rPr>
          <w:rFonts w:ascii="Trebuchet MS" w:eastAsia="Calibri" w:hAnsi="Trebuchet MS" w:cs="Arial"/>
        </w:rPr>
        <w:t xml:space="preserve">darbų vadovai ir vykdytojai turi reikiamas teises ir leidimą dirbti </w:t>
      </w:r>
      <w:r w:rsidR="00963D13" w:rsidRPr="00F27993">
        <w:rPr>
          <w:rFonts w:ascii="Trebuchet MS" w:eastAsia="Calibri" w:hAnsi="Trebuchet MS" w:cs="Arial"/>
        </w:rPr>
        <w:t xml:space="preserve">Bendrovės </w:t>
      </w:r>
      <w:r w:rsidR="00E87B55" w:rsidRPr="00F27993">
        <w:rPr>
          <w:rFonts w:ascii="Trebuchet MS" w:eastAsia="Calibri" w:hAnsi="Trebuchet MS" w:cs="Arial"/>
        </w:rPr>
        <w:t>įrenginiuose</w:t>
      </w:r>
      <w:r w:rsidRPr="00F27993">
        <w:rPr>
          <w:rFonts w:ascii="Trebuchet MS" w:eastAsia="Calibri" w:hAnsi="Trebuchet MS" w:cs="Arial"/>
        </w:rPr>
        <w:t>;</w:t>
      </w:r>
    </w:p>
    <w:p w14:paraId="2CF082EC" w14:textId="4D5BD907" w:rsidR="000B0281" w:rsidRPr="00F27993" w:rsidRDefault="000B0281" w:rsidP="00243974">
      <w:pPr>
        <w:pStyle w:val="BodyText2"/>
        <w:widowControl w:val="0"/>
        <w:numPr>
          <w:ilvl w:val="2"/>
          <w:numId w:val="1"/>
        </w:numPr>
        <w:autoSpaceDE w:val="0"/>
        <w:autoSpaceDN w:val="0"/>
        <w:adjustRightInd w:val="0"/>
        <w:spacing w:after="0" w:line="360" w:lineRule="auto"/>
        <w:ind w:left="0" w:firstLine="720"/>
        <w:jc w:val="both"/>
        <w:rPr>
          <w:rFonts w:ascii="Trebuchet MS" w:eastAsia="Calibri" w:hAnsi="Trebuchet MS" w:cs="Arial"/>
        </w:rPr>
      </w:pPr>
      <w:r w:rsidRPr="00F27993">
        <w:rPr>
          <w:rFonts w:ascii="Trebuchet MS" w:eastAsia="Calibri" w:hAnsi="Trebuchet MS" w:cs="Arial"/>
        </w:rPr>
        <w:t>yra pasirašytas Darbų saugos atsakomybės ribų aktas;</w:t>
      </w:r>
    </w:p>
    <w:p w14:paraId="48338E35" w14:textId="17B4A50C" w:rsidR="00F63D2D" w:rsidRPr="00F27993" w:rsidRDefault="00F63D2D" w:rsidP="00243974">
      <w:pPr>
        <w:pStyle w:val="BodyText2"/>
        <w:widowControl w:val="0"/>
        <w:numPr>
          <w:ilvl w:val="2"/>
          <w:numId w:val="1"/>
        </w:numPr>
        <w:autoSpaceDE w:val="0"/>
        <w:autoSpaceDN w:val="0"/>
        <w:adjustRightInd w:val="0"/>
        <w:spacing w:after="0" w:line="360" w:lineRule="auto"/>
        <w:ind w:left="0" w:firstLine="720"/>
        <w:jc w:val="both"/>
        <w:rPr>
          <w:rFonts w:ascii="Trebuchet MS" w:eastAsia="Calibri" w:hAnsi="Trebuchet MS" w:cs="Arial"/>
        </w:rPr>
      </w:pPr>
      <w:r w:rsidRPr="00F27993">
        <w:rPr>
          <w:rFonts w:ascii="Trebuchet MS" w:eastAsia="Calibri" w:hAnsi="Trebuchet MS" w:cs="Arial"/>
        </w:rPr>
        <w:t xml:space="preserve">nurodyme numatyti darbai ir atjungiami įrenginiai atitinka </w:t>
      </w:r>
      <w:r w:rsidR="00C241F2" w:rsidRPr="00F27993">
        <w:rPr>
          <w:rFonts w:ascii="Trebuchet MS" w:eastAsia="Calibri" w:hAnsi="Trebuchet MS" w:cs="Arial"/>
        </w:rPr>
        <w:t>DP</w:t>
      </w:r>
      <w:r w:rsidR="00A929EA" w:rsidRPr="00F27993">
        <w:rPr>
          <w:rFonts w:ascii="Trebuchet MS" w:eastAsia="Calibri" w:hAnsi="Trebuchet MS" w:cs="Arial"/>
        </w:rPr>
        <w:t xml:space="preserve"> </w:t>
      </w:r>
      <w:r w:rsidR="009F2D38" w:rsidRPr="00F27993">
        <w:rPr>
          <w:rFonts w:ascii="Trebuchet MS" w:eastAsia="Calibri" w:hAnsi="Trebuchet MS" w:cs="Arial"/>
        </w:rPr>
        <w:t>TVIS</w:t>
      </w:r>
      <w:r w:rsidRPr="00F27993">
        <w:rPr>
          <w:rFonts w:ascii="Trebuchet MS" w:eastAsia="Calibri" w:hAnsi="Trebuchet MS" w:cs="Arial"/>
        </w:rPr>
        <w:t>;</w:t>
      </w:r>
    </w:p>
    <w:p w14:paraId="7CE35CF8" w14:textId="77777777" w:rsidR="00F63D2D" w:rsidRPr="00F27993" w:rsidRDefault="00F63D2D" w:rsidP="00243974">
      <w:pPr>
        <w:pStyle w:val="BodyText2"/>
        <w:widowControl w:val="0"/>
        <w:numPr>
          <w:ilvl w:val="2"/>
          <w:numId w:val="1"/>
        </w:numPr>
        <w:autoSpaceDE w:val="0"/>
        <w:autoSpaceDN w:val="0"/>
        <w:adjustRightInd w:val="0"/>
        <w:spacing w:after="0" w:line="360" w:lineRule="auto"/>
        <w:ind w:left="0" w:firstLine="720"/>
        <w:jc w:val="both"/>
        <w:rPr>
          <w:rFonts w:ascii="Trebuchet MS" w:eastAsia="Calibri" w:hAnsi="Trebuchet MS" w:cs="Arial"/>
        </w:rPr>
      </w:pPr>
      <w:r w:rsidRPr="00F27993">
        <w:rPr>
          <w:rFonts w:ascii="Trebuchet MS" w:eastAsia="Calibri" w:hAnsi="Trebuchet MS" w:cs="Arial"/>
        </w:rPr>
        <w:t>nurodymo darbų pradžios ir pabaigos laikas atitinka paraiškos trukmę;</w:t>
      </w:r>
    </w:p>
    <w:p w14:paraId="39728E81" w14:textId="77777777" w:rsidR="00F63D2D" w:rsidRPr="00F27993" w:rsidRDefault="00F63D2D" w:rsidP="00243974">
      <w:pPr>
        <w:pStyle w:val="BodyText2"/>
        <w:widowControl w:val="0"/>
        <w:numPr>
          <w:ilvl w:val="2"/>
          <w:numId w:val="1"/>
        </w:numPr>
        <w:autoSpaceDE w:val="0"/>
        <w:autoSpaceDN w:val="0"/>
        <w:adjustRightInd w:val="0"/>
        <w:spacing w:after="0" w:line="360" w:lineRule="auto"/>
        <w:ind w:left="0" w:firstLine="720"/>
        <w:jc w:val="both"/>
        <w:rPr>
          <w:rFonts w:ascii="Trebuchet MS" w:eastAsia="Calibri" w:hAnsi="Trebuchet MS" w:cs="Arial"/>
        </w:rPr>
      </w:pPr>
      <w:r w:rsidRPr="00F27993">
        <w:rPr>
          <w:rFonts w:ascii="Trebuchet MS" w:eastAsia="Calibri" w:hAnsi="Trebuchet MS" w:cs="Arial"/>
        </w:rPr>
        <w:t>teisingai nurodyti (numatytų atjungti ir įžeminti) komutacinių aparatų operatyviniai pavadinimai;</w:t>
      </w:r>
    </w:p>
    <w:p w14:paraId="54013750" w14:textId="5FC6589B" w:rsidR="463E0B7E" w:rsidRPr="00E47B8D" w:rsidRDefault="5A6D2AD0" w:rsidP="00243974">
      <w:pPr>
        <w:pStyle w:val="BodyText2"/>
        <w:numPr>
          <w:ilvl w:val="2"/>
          <w:numId w:val="1"/>
        </w:numPr>
        <w:spacing w:after="0" w:line="360" w:lineRule="auto"/>
        <w:ind w:left="0" w:firstLine="720"/>
        <w:jc w:val="both"/>
        <w:rPr>
          <w:rFonts w:ascii="Trebuchet MS" w:hAnsi="Trebuchet MS"/>
        </w:rPr>
      </w:pPr>
      <w:r w:rsidRPr="00F27993">
        <w:rPr>
          <w:rFonts w:ascii="Trebuchet MS" w:eastAsia="Calibri" w:hAnsi="Trebuchet MS" w:cs="Arial"/>
        </w:rPr>
        <w:t>n</w:t>
      </w:r>
      <w:r w:rsidR="463E0B7E" w:rsidRPr="00F27993">
        <w:rPr>
          <w:rFonts w:ascii="Trebuchet MS" w:eastAsia="Calibri" w:hAnsi="Trebuchet MS" w:cs="Arial"/>
        </w:rPr>
        <w:t xml:space="preserve">umatytos priemonės </w:t>
      </w:r>
      <w:r w:rsidR="62E871AF" w:rsidRPr="00F27993">
        <w:rPr>
          <w:rFonts w:ascii="Trebuchet MS" w:eastAsia="Calibri" w:hAnsi="Trebuchet MS" w:cs="Arial"/>
        </w:rPr>
        <w:t>išvengti galimybės nuotoliniu būdu suvaldyti atjungtus įrenginius (išjungti valdymo a.j. ar pan.);</w:t>
      </w:r>
    </w:p>
    <w:p w14:paraId="5E75F4DA" w14:textId="6C559B03" w:rsidR="00E47B8D" w:rsidRPr="00F27993" w:rsidRDefault="00EC4F4C" w:rsidP="00243974">
      <w:pPr>
        <w:pStyle w:val="BodyText2"/>
        <w:numPr>
          <w:ilvl w:val="2"/>
          <w:numId w:val="1"/>
        </w:numPr>
        <w:spacing w:after="0" w:line="360" w:lineRule="auto"/>
        <w:ind w:left="0" w:firstLine="720"/>
        <w:jc w:val="both"/>
        <w:rPr>
          <w:rFonts w:ascii="Trebuchet MS" w:hAnsi="Trebuchet MS"/>
        </w:rPr>
      </w:pPr>
      <w:bookmarkStart w:id="6" w:name="_Hlk184136267"/>
      <w:r w:rsidRPr="00EC4F4C">
        <w:rPr>
          <w:rFonts w:ascii="Trebuchet MS" w:hAnsi="Trebuchet MS"/>
        </w:rPr>
        <w:t>vykdant darbus prie pirminių įrenginių, kai saugiai darbo vietai paruošti atlikti atjungimai neužtikrina, kad nebus suveikdintos apsaugos veikiančios į kitų įrenginių išjungimą, ir apie tai nuryta darbų vadovo išduotame nurodyme</w:t>
      </w:r>
      <w:bookmarkEnd w:id="6"/>
      <w:r w:rsidR="00E47B8D">
        <w:rPr>
          <w:rFonts w:ascii="Trebuchet MS" w:hAnsi="Trebuchet MS"/>
        </w:rPr>
        <w:t>;</w:t>
      </w:r>
    </w:p>
    <w:p w14:paraId="7AD1C0CE" w14:textId="77777777" w:rsidR="00F63D2D" w:rsidRPr="00F27993" w:rsidRDefault="00F63D2D" w:rsidP="00243974">
      <w:pPr>
        <w:pStyle w:val="BodyText2"/>
        <w:widowControl w:val="0"/>
        <w:numPr>
          <w:ilvl w:val="2"/>
          <w:numId w:val="1"/>
        </w:numPr>
        <w:autoSpaceDE w:val="0"/>
        <w:autoSpaceDN w:val="0"/>
        <w:adjustRightInd w:val="0"/>
        <w:spacing w:after="0" w:line="360" w:lineRule="auto"/>
        <w:ind w:left="0" w:firstLine="720"/>
        <w:jc w:val="both"/>
        <w:rPr>
          <w:rFonts w:ascii="Trebuchet MS" w:eastAsia="Calibri" w:hAnsi="Trebuchet MS" w:cs="Arial"/>
        </w:rPr>
      </w:pPr>
      <w:r w:rsidRPr="00F27993">
        <w:rPr>
          <w:rFonts w:ascii="Trebuchet MS" w:eastAsia="Calibri" w:hAnsi="Trebuchet MS" w:cs="Arial"/>
        </w:rPr>
        <w:t>nurodymo</w:t>
      </w:r>
      <w:r w:rsidRPr="00F27993">
        <w:rPr>
          <w:rFonts w:ascii="Trebuchet MS" w:eastAsia="Times New Roman" w:hAnsi="Trebuchet MS" w:cs="Arial"/>
        </w:rPr>
        <w:t xml:space="preserve"> įrašų laukuose nėra padaryta klaidų;</w:t>
      </w:r>
    </w:p>
    <w:p w14:paraId="5BDE85C9" w14:textId="6F39D56D" w:rsidR="00F63D2D" w:rsidRPr="00F27993" w:rsidRDefault="00F63D2D" w:rsidP="00243974">
      <w:pPr>
        <w:pStyle w:val="BodyText2"/>
        <w:widowControl w:val="0"/>
        <w:numPr>
          <w:ilvl w:val="2"/>
          <w:numId w:val="1"/>
        </w:numPr>
        <w:autoSpaceDE w:val="0"/>
        <w:autoSpaceDN w:val="0"/>
        <w:adjustRightInd w:val="0"/>
        <w:spacing w:after="0" w:line="360" w:lineRule="auto"/>
        <w:ind w:left="0" w:firstLine="720"/>
        <w:jc w:val="both"/>
        <w:rPr>
          <w:rFonts w:ascii="Trebuchet MS" w:eastAsia="Calibri" w:hAnsi="Trebuchet MS" w:cs="Arial"/>
        </w:rPr>
      </w:pPr>
      <w:r w:rsidRPr="00F27993">
        <w:rPr>
          <w:rFonts w:ascii="Trebuchet MS" w:eastAsia="Calibri" w:hAnsi="Trebuchet MS" w:cs="Arial"/>
        </w:rPr>
        <w:t xml:space="preserve">ar užpildytos operatyvinės priemonės (leidimas darbo metu laikinai atjungti stacionarius ar nuimti kilnojamuosius įžemiklius; leidimas, derinant ar reguliuojant komutacinį aparatą, į operatyvinės srovės ir pavaros jėgos grandines įjungti įtampą ar jungtuvą pripildyti oro), nurodytos pastraipoje - </w:t>
      </w:r>
      <w:r w:rsidRPr="00F27993">
        <w:rPr>
          <w:rFonts w:ascii="Trebuchet MS" w:eastAsia="Calibri" w:hAnsi="Trebuchet MS" w:cs="Arial"/>
          <w:i/>
          <w:iCs/>
        </w:rPr>
        <w:t>„Kiti reikalavimai“</w:t>
      </w:r>
      <w:r w:rsidRPr="00F27993">
        <w:rPr>
          <w:rFonts w:ascii="Trebuchet MS" w:eastAsia="Calibri" w:hAnsi="Trebuchet MS" w:cs="Arial"/>
        </w:rPr>
        <w:t xml:space="preserve">. RAA techninės priežiūros darbams nurodymo pastraipoje - </w:t>
      </w:r>
      <w:r w:rsidRPr="00F27993">
        <w:rPr>
          <w:rFonts w:ascii="Trebuchet MS" w:eastAsia="Calibri" w:hAnsi="Trebuchet MS" w:cs="Arial"/>
          <w:i/>
          <w:iCs/>
        </w:rPr>
        <w:t>„Kiti reikalavimai“</w:t>
      </w:r>
      <w:r w:rsidRPr="00F27993">
        <w:rPr>
          <w:rFonts w:ascii="Trebuchet MS" w:eastAsia="Calibri" w:hAnsi="Trebuchet MS" w:cs="Arial"/>
        </w:rPr>
        <w:t xml:space="preserve"> ar</w:t>
      </w:r>
      <w:r w:rsidRPr="00F27993">
        <w:rPr>
          <w:rFonts w:ascii="Trebuchet MS" w:eastAsia="Calibri" w:hAnsi="Trebuchet MS" w:cs="Arial"/>
          <w:i/>
          <w:iCs/>
        </w:rPr>
        <w:t xml:space="preserve"> </w:t>
      </w:r>
      <w:r w:rsidRPr="00F27993">
        <w:rPr>
          <w:rFonts w:ascii="Trebuchet MS" w:eastAsia="Calibri" w:hAnsi="Trebuchet MS" w:cs="Arial"/>
        </w:rPr>
        <w:t xml:space="preserve">įrašytos nuorodos į darbo vietos paruošimo programas, išskyrus atvejus numatytus </w:t>
      </w:r>
      <w:r w:rsidR="00A626FD" w:rsidRPr="00F27993">
        <w:rPr>
          <w:rFonts w:ascii="Trebuchet MS" w:eastAsia="Calibri" w:hAnsi="Trebuchet MS" w:cs="Arial"/>
        </w:rPr>
        <w:t>p</w:t>
      </w:r>
      <w:r w:rsidRPr="00F27993">
        <w:rPr>
          <w:rFonts w:ascii="Trebuchet MS" w:eastAsia="Calibri" w:hAnsi="Trebuchet MS" w:cs="Arial"/>
        </w:rPr>
        <w:t>erdavimo tinklo įrenginių eksploatavimo reglamente kai darbo vietos paruošimo programos neruošiamos</w:t>
      </w:r>
      <w:r w:rsidR="2F292BA5" w:rsidRPr="00F27993">
        <w:rPr>
          <w:rFonts w:ascii="Trebuchet MS" w:eastAsia="Calibri" w:hAnsi="Trebuchet MS" w:cs="Arial"/>
        </w:rPr>
        <w:t>.</w:t>
      </w:r>
      <w:r w:rsidR="0019404F">
        <w:rPr>
          <w:rFonts w:ascii="Trebuchet MS" w:eastAsia="Calibri" w:hAnsi="Trebuchet MS" w:cs="Arial"/>
        </w:rPr>
        <w:t xml:space="preserve"> </w:t>
      </w:r>
      <w:r w:rsidR="00E47B8D">
        <w:rPr>
          <w:rFonts w:ascii="Trebuchet MS" w:eastAsia="Calibri" w:hAnsi="Trebuchet MS" w:cs="Arial"/>
        </w:rPr>
        <w:t xml:space="preserve"> </w:t>
      </w:r>
      <w:r w:rsidR="0019404F" w:rsidRPr="0019404F">
        <w:rPr>
          <w:rFonts w:ascii="Trebuchet MS" w:eastAsia="Calibri" w:hAnsi="Trebuchet MS" w:cs="Arial"/>
        </w:rPr>
        <w:t xml:space="preserve">jei nėra parengtos RAA darbo vietos ruošimo programos, darbų </w:t>
      </w:r>
      <w:r w:rsidR="0019404F">
        <w:rPr>
          <w:rFonts w:ascii="Trebuchet MS" w:eastAsia="Calibri" w:hAnsi="Trebuchet MS" w:cs="Arial"/>
        </w:rPr>
        <w:t>vadovas</w:t>
      </w:r>
      <w:r w:rsidR="0019404F" w:rsidRPr="0019404F">
        <w:rPr>
          <w:rFonts w:ascii="Trebuchet MS" w:eastAsia="Calibri" w:hAnsi="Trebuchet MS" w:cs="Arial"/>
        </w:rPr>
        <w:t xml:space="preserve"> privalo nurodyti „Kiti reikalavimai“ skiltyje, kad darbų vykdytojas turi imtis visų priemonių išvengti klaidingų ir priverstinių RAA suveikimų, ruošiant darbo</w:t>
      </w:r>
      <w:r w:rsidR="0019404F">
        <w:rPr>
          <w:rFonts w:ascii="Trebuchet MS" w:eastAsia="Calibri" w:hAnsi="Trebuchet MS" w:cs="Arial"/>
        </w:rPr>
        <w:t xml:space="preserve"> vietą;</w:t>
      </w:r>
    </w:p>
    <w:p w14:paraId="02BF600B" w14:textId="2D0B2749" w:rsidR="00F63D2D" w:rsidRPr="00F27993" w:rsidRDefault="00F63D2D" w:rsidP="00243974">
      <w:pPr>
        <w:pStyle w:val="BodyText"/>
        <w:spacing w:line="360" w:lineRule="auto"/>
        <w:ind w:firstLine="720"/>
        <w:jc w:val="both"/>
        <w:rPr>
          <w:rFonts w:ascii="Trebuchet MS" w:hAnsi="Trebuchet MS" w:cs="Arial"/>
          <w:sz w:val="22"/>
          <w:szCs w:val="22"/>
          <w:lang w:val="lt-LT"/>
        </w:rPr>
      </w:pPr>
      <w:r w:rsidRPr="00F27993">
        <w:rPr>
          <w:rFonts w:ascii="Trebuchet MS" w:hAnsi="Trebuchet MS" w:cs="Arial"/>
          <w:sz w:val="22"/>
          <w:szCs w:val="22"/>
          <w:lang w:val="lt-LT"/>
        </w:rPr>
        <w:t xml:space="preserve">Nurodymus, skirtus I ir II kategorijos darbams </w:t>
      </w:r>
      <w:r w:rsidR="006B056A" w:rsidRPr="00F27993">
        <w:rPr>
          <w:rFonts w:ascii="Trebuchet MS" w:hAnsi="Trebuchet MS" w:cs="Arial"/>
          <w:sz w:val="22"/>
          <w:szCs w:val="22"/>
          <w:lang w:val="lt-LT"/>
        </w:rPr>
        <w:t>Perdavimo tinklo</w:t>
      </w:r>
      <w:r w:rsidRPr="00F27993">
        <w:rPr>
          <w:rFonts w:ascii="Trebuchet MS" w:hAnsi="Trebuchet MS" w:cs="Arial"/>
          <w:sz w:val="22"/>
          <w:szCs w:val="22"/>
          <w:lang w:val="lt-LT"/>
        </w:rPr>
        <w:t xml:space="preserve"> įrenginiuose, kuriose nėra nuolat budinčių operatyvinių darbuotojų, tikrina ir pasirašo </w:t>
      </w:r>
      <w:r w:rsidR="00E937F2" w:rsidRPr="00F27993">
        <w:rPr>
          <w:rFonts w:ascii="Trebuchet MS" w:hAnsi="Trebuchet MS" w:cs="Arial"/>
          <w:sz w:val="22"/>
          <w:szCs w:val="22"/>
          <w:lang w:val="lt-LT"/>
        </w:rPr>
        <w:t>DK</w:t>
      </w:r>
      <w:r w:rsidRPr="00F27993">
        <w:rPr>
          <w:rFonts w:ascii="Trebuchet MS" w:hAnsi="Trebuchet MS" w:cs="Arial"/>
          <w:sz w:val="22"/>
          <w:szCs w:val="22"/>
          <w:lang w:val="lt-LT"/>
        </w:rPr>
        <w:t>. Pasirašoma nurodymo egzemplioriaus viršuje dešinėje pusėje: užrašoma „Patikrinta“, įrašoma data ir pasirašoma. Apie nurodymo patikrinimo rezultatus informuojamas nurodymą išdavęs darbų vadovas;</w:t>
      </w:r>
    </w:p>
    <w:p w14:paraId="02D42851" w14:textId="2AE1177C" w:rsidR="00F63D2D" w:rsidRPr="00F27993" w:rsidRDefault="00F63D2D" w:rsidP="00243974">
      <w:pPr>
        <w:pStyle w:val="BodyText"/>
        <w:numPr>
          <w:ilvl w:val="1"/>
          <w:numId w:val="1"/>
        </w:numPr>
        <w:tabs>
          <w:tab w:val="left" w:pos="1134"/>
        </w:tabs>
        <w:spacing w:line="360" w:lineRule="auto"/>
        <w:ind w:left="0" w:firstLine="720"/>
        <w:jc w:val="both"/>
        <w:rPr>
          <w:rFonts w:ascii="Trebuchet MS" w:hAnsi="Trebuchet MS" w:cs="Arial"/>
          <w:sz w:val="22"/>
          <w:szCs w:val="22"/>
          <w:lang w:val="lt-LT"/>
        </w:rPr>
      </w:pPr>
      <w:r w:rsidRPr="00F27993">
        <w:rPr>
          <w:rFonts w:ascii="Trebuchet MS" w:hAnsi="Trebuchet MS" w:cs="Arial"/>
          <w:sz w:val="22"/>
          <w:szCs w:val="22"/>
          <w:lang w:val="lt-LT"/>
        </w:rPr>
        <w:t xml:space="preserve">sudaro AU, kurioje </w:t>
      </w:r>
      <w:r w:rsidR="009F2D38" w:rsidRPr="00F27993">
        <w:rPr>
          <w:rFonts w:ascii="Trebuchet MS" w:hAnsi="Trebuchet MS" w:cs="Arial"/>
          <w:sz w:val="22"/>
          <w:szCs w:val="22"/>
          <w:lang w:val="lt-LT"/>
        </w:rPr>
        <w:t xml:space="preserve">gali </w:t>
      </w:r>
      <w:r w:rsidRPr="00F27993">
        <w:rPr>
          <w:rFonts w:ascii="Trebuchet MS" w:hAnsi="Trebuchet MS" w:cs="Arial"/>
          <w:sz w:val="22"/>
          <w:szCs w:val="22"/>
          <w:lang w:val="lt-LT"/>
        </w:rPr>
        <w:t xml:space="preserve">būti nurodytas </w:t>
      </w:r>
      <w:r w:rsidR="009F2D38" w:rsidRPr="00F27993">
        <w:rPr>
          <w:rFonts w:ascii="Trebuchet MS" w:hAnsi="Trebuchet MS" w:cs="Arial"/>
          <w:sz w:val="22"/>
          <w:szCs w:val="22"/>
          <w:lang w:val="lt-LT"/>
        </w:rPr>
        <w:t xml:space="preserve">galiojantis </w:t>
      </w:r>
      <w:r w:rsidRPr="00F27993">
        <w:rPr>
          <w:rFonts w:ascii="Trebuchet MS" w:hAnsi="Trebuchet MS" w:cs="Arial"/>
          <w:sz w:val="22"/>
          <w:szCs w:val="22"/>
          <w:lang w:val="lt-LT"/>
        </w:rPr>
        <w:t xml:space="preserve">tipinis perjungimų lapelis </w:t>
      </w:r>
      <w:r w:rsidR="009F2D38" w:rsidRPr="00F27993">
        <w:rPr>
          <w:rFonts w:ascii="Trebuchet MS" w:hAnsi="Trebuchet MS" w:cs="Arial"/>
          <w:sz w:val="22"/>
          <w:szCs w:val="22"/>
          <w:lang w:val="lt-LT"/>
        </w:rPr>
        <w:t xml:space="preserve">arba tipinė perjungimų </w:t>
      </w:r>
      <w:r w:rsidRPr="00F27993">
        <w:rPr>
          <w:rFonts w:ascii="Trebuchet MS" w:hAnsi="Trebuchet MS" w:cs="Arial"/>
          <w:sz w:val="22"/>
          <w:szCs w:val="22"/>
          <w:lang w:val="lt-LT"/>
        </w:rPr>
        <w:t>programa ar</w:t>
      </w:r>
      <w:r w:rsidR="00C60D12" w:rsidRPr="00F27993">
        <w:rPr>
          <w:rFonts w:ascii="Trebuchet MS" w:hAnsi="Trebuchet MS" w:cs="Arial"/>
          <w:sz w:val="22"/>
          <w:szCs w:val="22"/>
          <w:lang w:val="lt-LT"/>
        </w:rPr>
        <w:t>/ir</w:t>
      </w:r>
      <w:r w:rsidRPr="00F27993">
        <w:rPr>
          <w:rFonts w:ascii="Trebuchet MS" w:hAnsi="Trebuchet MS" w:cs="Arial"/>
          <w:sz w:val="22"/>
          <w:szCs w:val="22"/>
          <w:lang w:val="lt-LT"/>
        </w:rPr>
        <w:t xml:space="preserve"> pakankamas kiekis komutacinių aparatų skirtų atjungti ir įžeminti </w:t>
      </w:r>
      <w:r w:rsidR="00C241F2" w:rsidRPr="00F27993">
        <w:rPr>
          <w:rFonts w:ascii="Trebuchet MS" w:hAnsi="Trebuchet MS" w:cs="Arial"/>
          <w:sz w:val="22"/>
          <w:szCs w:val="22"/>
          <w:lang w:val="lt-LT"/>
        </w:rPr>
        <w:t>DP</w:t>
      </w:r>
      <w:r w:rsidR="00C60D12" w:rsidRPr="00F27993">
        <w:rPr>
          <w:rFonts w:ascii="Trebuchet MS" w:hAnsi="Trebuchet MS" w:cs="Arial"/>
          <w:sz w:val="22"/>
          <w:szCs w:val="22"/>
          <w:lang w:val="lt-LT"/>
        </w:rPr>
        <w:t xml:space="preserve"> (nurodyme)</w:t>
      </w:r>
      <w:r w:rsidRPr="00F27993">
        <w:rPr>
          <w:rFonts w:ascii="Trebuchet MS" w:hAnsi="Trebuchet MS" w:cs="Arial"/>
          <w:sz w:val="22"/>
          <w:szCs w:val="22"/>
          <w:lang w:val="lt-LT"/>
        </w:rPr>
        <w:t xml:space="preserve"> nurodytus įrenginius, ir pateikia ją PV. </w:t>
      </w:r>
      <w:r w:rsidR="009F2D38" w:rsidRPr="00F27993">
        <w:rPr>
          <w:rFonts w:ascii="Trebuchet MS" w:hAnsi="Trebuchet MS" w:cs="Arial"/>
          <w:sz w:val="22"/>
          <w:szCs w:val="22"/>
          <w:lang w:val="lt-LT"/>
        </w:rPr>
        <w:t>AU</w:t>
      </w:r>
      <w:r w:rsidRPr="00F27993">
        <w:rPr>
          <w:rFonts w:ascii="Trebuchet MS" w:hAnsi="Trebuchet MS" w:cs="Arial"/>
          <w:sz w:val="22"/>
          <w:szCs w:val="22"/>
          <w:lang w:val="lt-LT"/>
        </w:rPr>
        <w:t xml:space="preserve"> pateikiama </w:t>
      </w:r>
      <w:r w:rsidR="00773595" w:rsidRPr="00F27993">
        <w:rPr>
          <w:rFonts w:ascii="Trebuchet MS" w:hAnsi="Trebuchet MS" w:cs="Arial"/>
          <w:sz w:val="22"/>
          <w:szCs w:val="22"/>
          <w:lang w:val="lt-LT"/>
        </w:rPr>
        <w:t>vadovaujantis</w:t>
      </w:r>
      <w:r w:rsidR="009F2D38" w:rsidRPr="00F27993">
        <w:rPr>
          <w:rFonts w:ascii="Trebuchet MS" w:hAnsi="Trebuchet MS" w:cs="Arial"/>
          <w:sz w:val="22"/>
          <w:szCs w:val="22"/>
          <w:lang w:val="lt-LT"/>
        </w:rPr>
        <w:t xml:space="preserve"> </w:t>
      </w:r>
      <w:r w:rsidR="009D567A">
        <w:rPr>
          <w:rFonts w:ascii="Trebuchet MS" w:hAnsi="Trebuchet MS" w:cs="Arial"/>
          <w:sz w:val="22"/>
          <w:szCs w:val="22"/>
          <w:lang w:val="lt-LT"/>
        </w:rPr>
        <w:t>3</w:t>
      </w:r>
      <w:r w:rsidR="009D567A" w:rsidRPr="00F27993">
        <w:rPr>
          <w:rFonts w:ascii="Trebuchet MS" w:hAnsi="Trebuchet MS" w:cs="Arial"/>
          <w:sz w:val="22"/>
          <w:szCs w:val="22"/>
          <w:lang w:val="lt-LT"/>
        </w:rPr>
        <w:t xml:space="preserve"> </w:t>
      </w:r>
      <w:r w:rsidRPr="00F27993">
        <w:rPr>
          <w:rFonts w:ascii="Trebuchet MS" w:hAnsi="Trebuchet MS" w:cs="Arial"/>
          <w:sz w:val="22"/>
          <w:szCs w:val="22"/>
          <w:lang w:val="lt-LT"/>
        </w:rPr>
        <w:t>pried</w:t>
      </w:r>
      <w:r w:rsidR="00773595" w:rsidRPr="00F27993">
        <w:rPr>
          <w:rFonts w:ascii="Trebuchet MS" w:hAnsi="Trebuchet MS" w:cs="Arial"/>
          <w:sz w:val="22"/>
          <w:szCs w:val="22"/>
          <w:lang w:val="lt-LT"/>
        </w:rPr>
        <w:t>u</w:t>
      </w:r>
      <w:r w:rsidRPr="00F27993">
        <w:rPr>
          <w:rFonts w:ascii="Trebuchet MS" w:hAnsi="Trebuchet MS" w:cs="Arial"/>
          <w:sz w:val="22"/>
          <w:szCs w:val="22"/>
          <w:lang w:val="lt-LT"/>
        </w:rPr>
        <w:t xml:space="preserve">. </w:t>
      </w:r>
      <w:r w:rsidR="00FE344A" w:rsidRPr="00F27993">
        <w:rPr>
          <w:rFonts w:ascii="Trebuchet MS" w:hAnsi="Trebuchet MS" w:cs="Arial"/>
          <w:sz w:val="22"/>
          <w:szCs w:val="22"/>
          <w:lang w:val="lt-LT"/>
        </w:rPr>
        <w:t>Sudarant AU:</w:t>
      </w:r>
    </w:p>
    <w:p w14:paraId="201B6640" w14:textId="2686BB83" w:rsidR="002241AB" w:rsidRPr="00F27993" w:rsidRDefault="00287278" w:rsidP="00243974">
      <w:pPr>
        <w:pStyle w:val="BodyText"/>
        <w:numPr>
          <w:ilvl w:val="2"/>
          <w:numId w:val="1"/>
        </w:numPr>
        <w:tabs>
          <w:tab w:val="left" w:pos="1134"/>
        </w:tabs>
        <w:spacing w:line="360" w:lineRule="auto"/>
        <w:ind w:left="0" w:firstLine="720"/>
        <w:jc w:val="both"/>
        <w:rPr>
          <w:rFonts w:ascii="Trebuchet MS" w:hAnsi="Trebuchet MS" w:cs="Arial"/>
          <w:sz w:val="22"/>
          <w:szCs w:val="22"/>
          <w:lang w:val="lt-LT"/>
        </w:rPr>
      </w:pPr>
      <w:r w:rsidRPr="00F27993">
        <w:rPr>
          <w:rFonts w:ascii="Trebuchet MS" w:hAnsi="Trebuchet MS" w:cs="Arial"/>
          <w:sz w:val="22"/>
          <w:szCs w:val="22"/>
          <w:lang w:val="lt-LT"/>
        </w:rPr>
        <w:lastRenderedPageBreak/>
        <w:t>AU numatyti atjungti įrengi</w:t>
      </w:r>
      <w:r w:rsidR="00B4367D" w:rsidRPr="00F27993">
        <w:rPr>
          <w:rFonts w:ascii="Trebuchet MS" w:hAnsi="Trebuchet MS" w:cs="Arial"/>
          <w:sz w:val="22"/>
          <w:szCs w:val="22"/>
          <w:lang w:val="lt-LT"/>
        </w:rPr>
        <w:t>niai</w:t>
      </w:r>
      <w:r w:rsidRPr="00F27993">
        <w:rPr>
          <w:rFonts w:ascii="Trebuchet MS" w:hAnsi="Trebuchet MS" w:cs="Arial"/>
          <w:sz w:val="22"/>
          <w:szCs w:val="22"/>
          <w:lang w:val="lt-LT"/>
        </w:rPr>
        <w:t xml:space="preserve"> negali kartotis keliuose AU. Jei reikia papildyti </w:t>
      </w:r>
      <w:r w:rsidR="00E87B55" w:rsidRPr="00F27993">
        <w:rPr>
          <w:rFonts w:ascii="Trebuchet MS" w:hAnsi="Trebuchet MS" w:cs="Arial"/>
          <w:sz w:val="22"/>
          <w:szCs w:val="22"/>
          <w:lang w:val="lt-LT"/>
        </w:rPr>
        <w:t xml:space="preserve">esamą </w:t>
      </w:r>
      <w:r w:rsidRPr="00F27993">
        <w:rPr>
          <w:rFonts w:ascii="Trebuchet MS" w:hAnsi="Trebuchet MS" w:cs="Arial"/>
          <w:sz w:val="22"/>
          <w:szCs w:val="22"/>
          <w:lang w:val="lt-LT"/>
        </w:rPr>
        <w:t>AU</w:t>
      </w:r>
      <w:r w:rsidR="00E87B55" w:rsidRPr="00F27993">
        <w:rPr>
          <w:rFonts w:ascii="Trebuchet MS" w:hAnsi="Trebuchet MS" w:cs="Arial"/>
          <w:sz w:val="22"/>
          <w:szCs w:val="22"/>
          <w:lang w:val="lt-LT"/>
        </w:rPr>
        <w:t>, ruošiamas naujas AU</w:t>
      </w:r>
      <w:r w:rsidR="00B4367D" w:rsidRPr="00F27993">
        <w:rPr>
          <w:rFonts w:ascii="Trebuchet MS" w:hAnsi="Trebuchet MS" w:cs="Arial"/>
          <w:sz w:val="22"/>
          <w:szCs w:val="22"/>
          <w:lang w:val="lt-LT"/>
        </w:rPr>
        <w:t xml:space="preserve"> jame pažymint, koks AU nebetenka galios</w:t>
      </w:r>
      <w:r w:rsidR="002241AB" w:rsidRPr="00F27993">
        <w:rPr>
          <w:rFonts w:ascii="Trebuchet MS" w:hAnsi="Trebuchet MS" w:cs="Arial"/>
          <w:sz w:val="22"/>
          <w:szCs w:val="22"/>
          <w:lang w:val="lt-LT"/>
        </w:rPr>
        <w:t>.</w:t>
      </w:r>
    </w:p>
    <w:p w14:paraId="562E5FEA" w14:textId="18D3D31A" w:rsidR="00287278" w:rsidRPr="00F27993" w:rsidRDefault="002D427D" w:rsidP="00243974">
      <w:pPr>
        <w:pStyle w:val="BodyText"/>
        <w:numPr>
          <w:ilvl w:val="2"/>
          <w:numId w:val="1"/>
        </w:numPr>
        <w:tabs>
          <w:tab w:val="left" w:pos="1134"/>
        </w:tabs>
        <w:spacing w:line="360" w:lineRule="auto"/>
        <w:ind w:left="0" w:firstLine="720"/>
        <w:jc w:val="both"/>
        <w:rPr>
          <w:rFonts w:ascii="Trebuchet MS" w:hAnsi="Trebuchet MS" w:cs="Arial"/>
          <w:sz w:val="22"/>
          <w:szCs w:val="22"/>
          <w:lang w:val="lt-LT"/>
        </w:rPr>
      </w:pPr>
      <w:r w:rsidRPr="00F27993">
        <w:rPr>
          <w:rFonts w:ascii="Trebuchet MS" w:hAnsi="Trebuchet MS" w:cs="Arial"/>
          <w:sz w:val="22"/>
          <w:szCs w:val="22"/>
          <w:lang w:val="lt-LT"/>
        </w:rPr>
        <w:t>k</w:t>
      </w:r>
      <w:r w:rsidR="00C60D12" w:rsidRPr="00F27993">
        <w:rPr>
          <w:rFonts w:ascii="Trebuchet MS" w:hAnsi="Trebuchet MS" w:cs="Arial"/>
          <w:sz w:val="22"/>
          <w:szCs w:val="22"/>
          <w:lang w:val="lt-LT"/>
        </w:rPr>
        <w:t xml:space="preserve">ada AU operacijas gali atlikti operatyviniai remonto darbuotojai, planuojantys </w:t>
      </w:r>
      <w:r w:rsidRPr="00F27993">
        <w:rPr>
          <w:rFonts w:ascii="Trebuchet MS" w:hAnsi="Trebuchet MS" w:cs="Arial"/>
          <w:sz w:val="22"/>
          <w:szCs w:val="22"/>
          <w:lang w:val="lt-LT"/>
        </w:rPr>
        <w:t xml:space="preserve">dirbti paruoštoje darbo vietoje, </w:t>
      </w:r>
      <w:r w:rsidR="00C60D12" w:rsidRPr="00F27993">
        <w:rPr>
          <w:rFonts w:ascii="Trebuchet MS" w:hAnsi="Trebuchet MS" w:cs="Arial"/>
          <w:sz w:val="22"/>
          <w:szCs w:val="22"/>
          <w:lang w:val="lt-LT"/>
        </w:rPr>
        <w:t xml:space="preserve">PV </w:t>
      </w:r>
      <w:r w:rsidRPr="00F27993">
        <w:rPr>
          <w:rFonts w:ascii="Trebuchet MS" w:hAnsi="Trebuchet MS" w:cs="Arial"/>
          <w:sz w:val="22"/>
          <w:szCs w:val="22"/>
          <w:lang w:val="lt-LT"/>
        </w:rPr>
        <w:t xml:space="preserve">duoda komandą </w:t>
      </w:r>
      <w:r w:rsidR="00E94D52" w:rsidRPr="00F27993">
        <w:rPr>
          <w:rFonts w:ascii="Trebuchet MS" w:hAnsi="Trebuchet MS" w:cs="Arial"/>
          <w:sz w:val="22"/>
          <w:szCs w:val="22"/>
          <w:lang w:val="lt-LT"/>
        </w:rPr>
        <w:t xml:space="preserve">įvykdyti </w:t>
      </w:r>
      <w:r w:rsidRPr="00F27993">
        <w:rPr>
          <w:rFonts w:ascii="Trebuchet MS" w:hAnsi="Trebuchet MS" w:cs="Arial"/>
          <w:sz w:val="22"/>
          <w:szCs w:val="22"/>
          <w:lang w:val="lt-LT"/>
        </w:rPr>
        <w:t xml:space="preserve">šias </w:t>
      </w:r>
      <w:r w:rsidR="00E94D52" w:rsidRPr="00F27993">
        <w:rPr>
          <w:rFonts w:ascii="Trebuchet MS" w:hAnsi="Trebuchet MS" w:cs="Arial"/>
          <w:sz w:val="22"/>
          <w:szCs w:val="22"/>
          <w:lang w:val="lt-LT"/>
        </w:rPr>
        <w:t>operacijas</w:t>
      </w:r>
      <w:r w:rsidRPr="00F27993">
        <w:rPr>
          <w:rFonts w:ascii="Trebuchet MS" w:hAnsi="Trebuchet MS" w:cs="Arial"/>
          <w:sz w:val="22"/>
          <w:szCs w:val="22"/>
          <w:lang w:val="lt-LT"/>
        </w:rPr>
        <w:t xml:space="preserve"> DK</w:t>
      </w:r>
      <w:r w:rsidR="002241AB" w:rsidRPr="00F27993">
        <w:rPr>
          <w:rFonts w:ascii="Trebuchet MS" w:hAnsi="Trebuchet MS" w:cs="Arial"/>
          <w:sz w:val="22"/>
          <w:szCs w:val="22"/>
          <w:lang w:val="lt-LT"/>
        </w:rPr>
        <w:t xml:space="preserve">. DK leidžia rangovo </w:t>
      </w:r>
      <w:r w:rsidR="00E94D52" w:rsidRPr="00F27993">
        <w:rPr>
          <w:rFonts w:ascii="Trebuchet MS" w:hAnsi="Trebuchet MS" w:cs="Arial"/>
          <w:sz w:val="22"/>
          <w:szCs w:val="22"/>
          <w:lang w:val="lt-LT"/>
        </w:rPr>
        <w:t>operatyviniams</w:t>
      </w:r>
      <w:r w:rsidRPr="00F27993">
        <w:rPr>
          <w:rFonts w:ascii="Trebuchet MS" w:hAnsi="Trebuchet MS" w:cs="Arial"/>
          <w:sz w:val="22"/>
          <w:szCs w:val="22"/>
          <w:lang w:val="lt-LT"/>
        </w:rPr>
        <w:t xml:space="preserve"> </w:t>
      </w:r>
      <w:r w:rsidR="00E94D52" w:rsidRPr="00F27993">
        <w:rPr>
          <w:rFonts w:ascii="Trebuchet MS" w:hAnsi="Trebuchet MS" w:cs="Arial"/>
          <w:sz w:val="22"/>
          <w:szCs w:val="22"/>
          <w:lang w:val="lt-LT"/>
        </w:rPr>
        <w:t xml:space="preserve">remonto </w:t>
      </w:r>
      <w:r w:rsidR="002241AB" w:rsidRPr="00F27993">
        <w:rPr>
          <w:rFonts w:ascii="Trebuchet MS" w:hAnsi="Trebuchet MS" w:cs="Arial"/>
          <w:sz w:val="22"/>
          <w:szCs w:val="22"/>
          <w:lang w:val="lt-LT"/>
        </w:rPr>
        <w:t xml:space="preserve">darbuotojams įvykdyti numatytas operacijas, užfiksuoja </w:t>
      </w:r>
      <w:r w:rsidR="009808EC" w:rsidRPr="00F27993">
        <w:rPr>
          <w:rFonts w:ascii="Trebuchet MS" w:hAnsi="Trebuchet MS" w:cs="Arial"/>
          <w:sz w:val="22"/>
          <w:szCs w:val="22"/>
          <w:lang w:val="lt-LT"/>
        </w:rPr>
        <w:t>tai</w:t>
      </w:r>
      <w:r w:rsidR="002241AB" w:rsidRPr="00F27993">
        <w:rPr>
          <w:rFonts w:ascii="Trebuchet MS" w:hAnsi="Trebuchet MS" w:cs="Arial"/>
          <w:sz w:val="22"/>
          <w:szCs w:val="22"/>
          <w:lang w:val="lt-LT"/>
        </w:rPr>
        <w:t xml:space="preserve"> operatyviniame žurnale</w:t>
      </w:r>
      <w:r w:rsidR="00E94D52" w:rsidRPr="00F27993">
        <w:rPr>
          <w:rFonts w:ascii="Trebuchet MS" w:hAnsi="Trebuchet MS" w:cs="Arial"/>
          <w:sz w:val="22"/>
          <w:szCs w:val="22"/>
          <w:lang w:val="lt-LT"/>
        </w:rPr>
        <w:t xml:space="preserve"> ir praneša PV</w:t>
      </w:r>
      <w:r w:rsidR="002241AB" w:rsidRPr="00F27993">
        <w:rPr>
          <w:rFonts w:ascii="Trebuchet MS" w:hAnsi="Trebuchet MS" w:cs="Arial"/>
          <w:sz w:val="22"/>
          <w:szCs w:val="22"/>
          <w:lang w:val="lt-LT"/>
        </w:rPr>
        <w:t>.</w:t>
      </w:r>
      <w:r w:rsidR="00E94D52" w:rsidRPr="00F27993">
        <w:rPr>
          <w:rFonts w:ascii="Trebuchet MS" w:hAnsi="Trebuchet MS" w:cs="Arial"/>
          <w:sz w:val="22"/>
          <w:szCs w:val="22"/>
          <w:lang w:val="lt-LT"/>
        </w:rPr>
        <w:t xml:space="preserve"> PV gavęs pranešimą apie įvykdytas operacijas, pažymi apie įvykdymą</w:t>
      </w:r>
      <w:r w:rsidRPr="00F27993">
        <w:rPr>
          <w:rFonts w:ascii="Trebuchet MS" w:hAnsi="Trebuchet MS" w:cs="Arial"/>
          <w:sz w:val="22"/>
          <w:szCs w:val="22"/>
          <w:lang w:val="lt-LT"/>
        </w:rPr>
        <w:t xml:space="preserve"> AU</w:t>
      </w:r>
      <w:r w:rsidR="00E94D52" w:rsidRPr="00F27993">
        <w:rPr>
          <w:rFonts w:ascii="Trebuchet MS" w:hAnsi="Trebuchet MS" w:cs="Arial"/>
          <w:sz w:val="22"/>
          <w:szCs w:val="22"/>
          <w:lang w:val="lt-LT"/>
        </w:rPr>
        <w:t>.</w:t>
      </w:r>
    </w:p>
    <w:p w14:paraId="4C226ED2" w14:textId="32087051" w:rsidR="00F63D2D" w:rsidRPr="00F27993" w:rsidRDefault="002D427D" w:rsidP="00243974">
      <w:pPr>
        <w:pStyle w:val="BodyText"/>
        <w:numPr>
          <w:ilvl w:val="1"/>
          <w:numId w:val="1"/>
        </w:numPr>
        <w:spacing w:line="360" w:lineRule="auto"/>
        <w:ind w:left="0" w:firstLine="720"/>
        <w:jc w:val="both"/>
        <w:rPr>
          <w:rFonts w:ascii="Trebuchet MS" w:hAnsi="Trebuchet MS" w:cs="Arial"/>
          <w:sz w:val="22"/>
          <w:szCs w:val="22"/>
          <w:lang w:val="lt-LT"/>
        </w:rPr>
      </w:pPr>
      <w:r w:rsidRPr="00F27993">
        <w:rPr>
          <w:rFonts w:ascii="Trebuchet MS" w:hAnsi="Trebuchet MS" w:cs="Arial"/>
          <w:sz w:val="22"/>
          <w:szCs w:val="22"/>
          <w:lang w:val="lt-LT"/>
        </w:rPr>
        <w:t>g</w:t>
      </w:r>
      <w:r w:rsidR="00F63D2D" w:rsidRPr="00F27993">
        <w:rPr>
          <w:rFonts w:ascii="Trebuchet MS" w:hAnsi="Trebuchet MS" w:cs="Arial"/>
          <w:sz w:val="22"/>
          <w:szCs w:val="22"/>
          <w:lang w:val="lt-LT"/>
        </w:rPr>
        <w:t xml:space="preserve">avęs pranešimą iš </w:t>
      </w:r>
      <w:r w:rsidR="0030674A" w:rsidRPr="00F27993">
        <w:rPr>
          <w:rFonts w:ascii="Trebuchet MS" w:hAnsi="Trebuchet MS" w:cs="Arial"/>
          <w:sz w:val="22"/>
          <w:szCs w:val="22"/>
          <w:lang w:val="lt-LT"/>
        </w:rPr>
        <w:t>PV</w:t>
      </w:r>
      <w:r w:rsidR="00F63D2D" w:rsidRPr="00F27993">
        <w:rPr>
          <w:rFonts w:ascii="Trebuchet MS" w:hAnsi="Trebuchet MS" w:cs="Arial"/>
          <w:sz w:val="22"/>
          <w:szCs w:val="22"/>
          <w:lang w:val="lt-LT"/>
        </w:rPr>
        <w:t xml:space="preserve"> apie įvykdytą AU ir leidimą vykdyti darbus iki nurodytos datos, duoda darbų vykdytojui leidimą ruošti darbo vietą ir leisti dirbti. Jeigu tos pačios TP teritorijoje dirbs kelios brigados, apie tai DK informuoja </w:t>
      </w:r>
      <w:r w:rsidR="00851249" w:rsidRPr="00F27993">
        <w:rPr>
          <w:rFonts w:ascii="Trebuchet MS" w:hAnsi="Trebuchet MS" w:cs="Arial"/>
          <w:sz w:val="22"/>
          <w:szCs w:val="22"/>
          <w:lang w:val="lt-LT"/>
        </w:rPr>
        <w:t xml:space="preserve">visų toje TP dirbančių brigadų </w:t>
      </w:r>
      <w:r w:rsidR="00F63D2D" w:rsidRPr="00F27993">
        <w:rPr>
          <w:rFonts w:ascii="Trebuchet MS" w:hAnsi="Trebuchet MS" w:cs="Arial"/>
          <w:sz w:val="22"/>
          <w:szCs w:val="22"/>
          <w:lang w:val="lt-LT"/>
        </w:rPr>
        <w:t>darbų vykdytojus ir nurodo susiderinti tarpusavyje veikiančius nurodymus, pasirašant juose;</w:t>
      </w:r>
    </w:p>
    <w:p w14:paraId="6ED4DD75" w14:textId="2045C8E0" w:rsidR="4F5FBBF9" w:rsidRPr="009D567A" w:rsidRDefault="4F5FBBF9" w:rsidP="00243974">
      <w:pPr>
        <w:pStyle w:val="BodyText"/>
        <w:numPr>
          <w:ilvl w:val="1"/>
          <w:numId w:val="1"/>
        </w:numPr>
        <w:spacing w:line="360" w:lineRule="auto"/>
        <w:ind w:left="0" w:firstLine="720"/>
        <w:jc w:val="both"/>
        <w:rPr>
          <w:rFonts w:ascii="Trebuchet MS" w:eastAsiaTheme="minorEastAsia" w:hAnsi="Trebuchet MS" w:cstheme="minorBidi"/>
          <w:sz w:val="22"/>
          <w:szCs w:val="22"/>
          <w:lang w:val="lt-LT"/>
        </w:rPr>
      </w:pPr>
      <w:r w:rsidRPr="00F27993">
        <w:rPr>
          <w:rFonts w:ascii="Trebuchet MS" w:hAnsi="Trebuchet MS" w:cs="Arial"/>
          <w:sz w:val="22"/>
          <w:szCs w:val="22"/>
          <w:lang w:val="lt-LT"/>
        </w:rPr>
        <w:t>j</w:t>
      </w:r>
      <w:r w:rsidR="0E11AA08" w:rsidRPr="00F27993">
        <w:rPr>
          <w:rFonts w:ascii="Trebuchet MS" w:hAnsi="Trebuchet MS" w:cs="Arial"/>
          <w:sz w:val="22"/>
          <w:szCs w:val="22"/>
          <w:lang w:val="lt-LT"/>
        </w:rPr>
        <w:t xml:space="preserve">ei nurodyme darbams yra numatytas įrenginių demontavimas, DK leidimą ruošti darbo vietą ir leisti dirbti gali </w:t>
      </w:r>
      <w:r w:rsidR="6DD6E08F" w:rsidRPr="00F27993">
        <w:rPr>
          <w:rFonts w:ascii="Trebuchet MS" w:hAnsi="Trebuchet MS" w:cs="Arial"/>
          <w:sz w:val="22"/>
          <w:szCs w:val="22"/>
          <w:lang w:val="lt-LT"/>
        </w:rPr>
        <w:t xml:space="preserve">tik esant patvirtintam </w:t>
      </w:r>
      <w:r w:rsidR="3CFCDEFF" w:rsidRPr="00F27993">
        <w:rPr>
          <w:rFonts w:ascii="Trebuchet MS" w:hAnsi="Trebuchet MS" w:cs="Arial"/>
          <w:sz w:val="22"/>
          <w:szCs w:val="22"/>
          <w:lang w:val="lt-LT"/>
        </w:rPr>
        <w:t xml:space="preserve">Perdavimo tinklo departamento direktoriaus ar IPC regiono vadovo </w:t>
      </w:r>
      <w:r w:rsidR="68E5C8AC" w:rsidRPr="00F27993">
        <w:rPr>
          <w:rFonts w:ascii="Trebuchet MS" w:hAnsi="Trebuchet MS" w:cs="Arial"/>
          <w:sz w:val="22"/>
          <w:szCs w:val="22"/>
          <w:lang w:val="lt-LT"/>
        </w:rPr>
        <w:t>nurodymui</w:t>
      </w:r>
      <w:r w:rsidR="3CFCDEFF" w:rsidRPr="00F27993">
        <w:rPr>
          <w:rFonts w:ascii="Trebuchet MS" w:hAnsi="Trebuchet MS" w:cs="Arial"/>
          <w:sz w:val="22"/>
          <w:szCs w:val="22"/>
          <w:lang w:val="lt-LT"/>
        </w:rPr>
        <w:t xml:space="preserve"> dėl įrenginių demontavimo. Nurodym</w:t>
      </w:r>
      <w:r w:rsidR="18219224" w:rsidRPr="00F27993">
        <w:rPr>
          <w:rFonts w:ascii="Trebuchet MS" w:hAnsi="Trebuchet MS" w:cs="Arial"/>
          <w:sz w:val="22"/>
          <w:szCs w:val="22"/>
          <w:lang w:val="lt-LT"/>
        </w:rPr>
        <w:t>e</w:t>
      </w:r>
      <w:r w:rsidR="00C43386" w:rsidRPr="00F27993">
        <w:rPr>
          <w:rFonts w:ascii="Trebuchet MS" w:hAnsi="Trebuchet MS" w:cs="Arial"/>
          <w:sz w:val="22"/>
          <w:szCs w:val="22"/>
          <w:lang w:val="lt-LT"/>
        </w:rPr>
        <w:t xml:space="preserve"> dėl įrenginių demonta</w:t>
      </w:r>
      <w:r w:rsidR="00A37D92" w:rsidRPr="00F27993">
        <w:rPr>
          <w:rFonts w:ascii="Trebuchet MS" w:hAnsi="Trebuchet MS" w:cs="Arial"/>
          <w:sz w:val="22"/>
          <w:szCs w:val="22"/>
          <w:lang w:val="lt-LT"/>
        </w:rPr>
        <w:t>vimo</w:t>
      </w:r>
      <w:r w:rsidR="04B9D65F" w:rsidRPr="00F27993">
        <w:rPr>
          <w:rFonts w:ascii="Trebuchet MS" w:hAnsi="Trebuchet MS" w:cs="Arial"/>
          <w:sz w:val="22"/>
          <w:szCs w:val="22"/>
          <w:lang w:val="lt-LT"/>
        </w:rPr>
        <w:t xml:space="preserve"> nurodoma ar reikalinga programa</w:t>
      </w:r>
      <w:r w:rsidR="00A37D92" w:rsidRPr="00F27993">
        <w:rPr>
          <w:rFonts w:ascii="Trebuchet MS" w:hAnsi="Trebuchet MS" w:cs="Arial"/>
          <w:sz w:val="22"/>
          <w:szCs w:val="22"/>
          <w:lang w:val="lt-LT"/>
        </w:rPr>
        <w:t xml:space="preserve"> atjungimui</w:t>
      </w:r>
      <w:r w:rsidR="761FF1C2" w:rsidRPr="00F27993">
        <w:rPr>
          <w:rFonts w:ascii="Trebuchet MS" w:hAnsi="Trebuchet MS" w:cs="Arial"/>
          <w:sz w:val="22"/>
          <w:szCs w:val="22"/>
          <w:lang w:val="lt-LT"/>
        </w:rPr>
        <w:t xml:space="preserve"> </w:t>
      </w:r>
      <w:r w:rsidR="213D260A" w:rsidRPr="00F27993">
        <w:rPr>
          <w:rFonts w:ascii="Trebuchet MS" w:hAnsi="Trebuchet MS" w:cs="Arial"/>
          <w:sz w:val="22"/>
          <w:szCs w:val="22"/>
          <w:lang w:val="lt-LT"/>
        </w:rPr>
        <w:t>i</w:t>
      </w:r>
      <w:r w:rsidR="761FF1C2" w:rsidRPr="00F27993">
        <w:rPr>
          <w:rFonts w:ascii="Trebuchet MS" w:hAnsi="Trebuchet MS" w:cs="Arial"/>
          <w:sz w:val="22"/>
          <w:szCs w:val="22"/>
          <w:lang w:val="lt-LT"/>
        </w:rPr>
        <w:t>r kitos priemonės reikalingos paruošti</w:t>
      </w:r>
      <w:r w:rsidR="72134A5D" w:rsidRPr="00F27993">
        <w:rPr>
          <w:rFonts w:ascii="Trebuchet MS" w:hAnsi="Trebuchet MS" w:cs="Arial"/>
          <w:sz w:val="22"/>
          <w:szCs w:val="22"/>
          <w:lang w:val="lt-LT"/>
        </w:rPr>
        <w:t xml:space="preserve"> įrenginius demontavimui</w:t>
      </w:r>
      <w:r w:rsidR="00E47B8D">
        <w:rPr>
          <w:rFonts w:ascii="Trebuchet MS" w:hAnsi="Trebuchet MS" w:cs="Arial"/>
          <w:sz w:val="22"/>
          <w:szCs w:val="22"/>
          <w:lang w:val="lt-LT"/>
        </w:rPr>
        <w:t xml:space="preserve">. </w:t>
      </w:r>
      <w:r w:rsidR="00D90F0E">
        <w:rPr>
          <w:rFonts w:ascii="Trebuchet MS" w:hAnsi="Trebuchet MS" w:cs="Arial"/>
          <w:sz w:val="22"/>
          <w:szCs w:val="22"/>
          <w:lang w:val="lt-LT"/>
        </w:rPr>
        <w:t>Esant</w:t>
      </w:r>
      <w:r w:rsidR="00D90F0E" w:rsidRPr="00E47B8D">
        <w:rPr>
          <w:rFonts w:ascii="Trebuchet MS" w:hAnsi="Trebuchet MS" w:cs="Arial"/>
          <w:sz w:val="22"/>
          <w:szCs w:val="22"/>
          <w:lang w:val="lt-LT"/>
        </w:rPr>
        <w:t xml:space="preserve"> </w:t>
      </w:r>
      <w:r w:rsidR="00E47B8D" w:rsidRPr="00E47B8D">
        <w:rPr>
          <w:rFonts w:ascii="Trebuchet MS" w:hAnsi="Trebuchet MS" w:cs="Arial"/>
          <w:sz w:val="22"/>
          <w:szCs w:val="22"/>
          <w:lang w:val="lt-LT"/>
        </w:rPr>
        <w:t>paved</w:t>
      </w:r>
      <w:r w:rsidR="00D90F0E">
        <w:rPr>
          <w:rFonts w:ascii="Trebuchet MS" w:hAnsi="Trebuchet MS" w:cs="Arial"/>
          <w:sz w:val="22"/>
          <w:szCs w:val="22"/>
          <w:lang w:val="lt-LT"/>
        </w:rPr>
        <w:t>imui</w:t>
      </w:r>
      <w:r w:rsidR="00E47B8D" w:rsidRPr="00E47B8D">
        <w:rPr>
          <w:rFonts w:ascii="Trebuchet MS" w:hAnsi="Trebuchet MS" w:cs="Arial"/>
          <w:sz w:val="22"/>
          <w:szCs w:val="22"/>
          <w:lang w:val="lt-LT"/>
        </w:rPr>
        <w:t xml:space="preserve"> demontuoti įrenginius</w:t>
      </w:r>
      <w:r w:rsidR="00EC4F4C">
        <w:rPr>
          <w:rFonts w:ascii="Trebuchet MS" w:hAnsi="Trebuchet MS" w:cs="Arial"/>
          <w:sz w:val="22"/>
          <w:szCs w:val="22"/>
          <w:lang w:val="lt-LT"/>
        </w:rPr>
        <w:t>,</w:t>
      </w:r>
      <w:r w:rsidR="00E47B8D" w:rsidRPr="00E47B8D">
        <w:rPr>
          <w:rFonts w:ascii="Trebuchet MS" w:hAnsi="Trebuchet MS" w:cs="Arial"/>
          <w:sz w:val="22"/>
          <w:szCs w:val="22"/>
          <w:lang w:val="lt-LT"/>
        </w:rPr>
        <w:t xml:space="preserve"> kilnojamų įžemiklių uždėjimas</w:t>
      </w:r>
      <w:r w:rsidR="00761887">
        <w:rPr>
          <w:rFonts w:ascii="Trebuchet MS" w:hAnsi="Trebuchet MS" w:cs="Arial"/>
          <w:sz w:val="22"/>
          <w:szCs w:val="22"/>
          <w:lang w:val="lt-LT"/>
        </w:rPr>
        <w:t xml:space="preserve"> turi </w:t>
      </w:r>
      <w:r w:rsidR="00761887" w:rsidRPr="00E47B8D">
        <w:rPr>
          <w:rFonts w:ascii="Trebuchet MS" w:hAnsi="Trebuchet MS" w:cs="Arial"/>
          <w:sz w:val="22"/>
          <w:szCs w:val="22"/>
          <w:lang w:val="lt-LT"/>
        </w:rPr>
        <w:t>būt</w:t>
      </w:r>
      <w:r w:rsidR="00761887">
        <w:rPr>
          <w:rFonts w:ascii="Trebuchet MS" w:hAnsi="Trebuchet MS" w:cs="Arial"/>
          <w:sz w:val="22"/>
          <w:szCs w:val="22"/>
          <w:lang w:val="lt-LT"/>
        </w:rPr>
        <w:t>i</w:t>
      </w:r>
      <w:r w:rsidR="00761887" w:rsidRPr="00E47B8D">
        <w:rPr>
          <w:rFonts w:ascii="Trebuchet MS" w:hAnsi="Trebuchet MS" w:cs="Arial"/>
          <w:sz w:val="22"/>
          <w:szCs w:val="22"/>
          <w:lang w:val="lt-LT"/>
        </w:rPr>
        <w:t xml:space="preserve"> įrašyta</w:t>
      </w:r>
      <w:r w:rsidR="00761887">
        <w:rPr>
          <w:rFonts w:ascii="Trebuchet MS" w:hAnsi="Trebuchet MS" w:cs="Arial"/>
          <w:sz w:val="22"/>
          <w:szCs w:val="22"/>
          <w:lang w:val="lt-LT"/>
        </w:rPr>
        <w:t>s</w:t>
      </w:r>
      <w:r w:rsidR="00E47B8D" w:rsidRPr="00E47B8D">
        <w:rPr>
          <w:rFonts w:ascii="Trebuchet MS" w:hAnsi="Trebuchet MS" w:cs="Arial"/>
          <w:sz w:val="22"/>
          <w:szCs w:val="22"/>
          <w:lang w:val="lt-LT"/>
        </w:rPr>
        <w:t xml:space="preserve"> pirmoje nurodymo lentelėje. Kai yra demontuojami įrenginiai, užbaigus kasdieninius darbus papildomai įsitikinti kokia paliekama schema darbo vietoje</w:t>
      </w:r>
      <w:r w:rsidR="610B2864" w:rsidRPr="00F27993">
        <w:rPr>
          <w:rFonts w:ascii="Trebuchet MS" w:hAnsi="Trebuchet MS" w:cs="Arial"/>
          <w:sz w:val="22"/>
          <w:szCs w:val="22"/>
          <w:lang w:val="lt-LT"/>
        </w:rPr>
        <w:t>;</w:t>
      </w:r>
    </w:p>
    <w:p w14:paraId="5E3EDB5C" w14:textId="4B63DFA5" w:rsidR="00BB422D" w:rsidRPr="00F27993" w:rsidRDefault="005B6CE4" w:rsidP="00243974">
      <w:pPr>
        <w:pStyle w:val="BodyText"/>
        <w:numPr>
          <w:ilvl w:val="1"/>
          <w:numId w:val="1"/>
        </w:numPr>
        <w:spacing w:line="360" w:lineRule="auto"/>
        <w:ind w:left="0" w:firstLine="720"/>
        <w:jc w:val="both"/>
        <w:rPr>
          <w:rFonts w:ascii="Trebuchet MS" w:eastAsiaTheme="minorEastAsia" w:hAnsi="Trebuchet MS" w:cstheme="minorBidi"/>
          <w:sz w:val="22"/>
          <w:szCs w:val="22"/>
          <w:lang w:val="lt-LT"/>
        </w:rPr>
      </w:pPr>
      <w:r>
        <w:rPr>
          <w:rFonts w:ascii="Trebuchet MS" w:eastAsiaTheme="minorEastAsia" w:hAnsi="Trebuchet MS" w:cstheme="minorBidi"/>
          <w:sz w:val="22"/>
          <w:szCs w:val="22"/>
          <w:lang w:val="lt-LT"/>
        </w:rPr>
        <w:t>a</w:t>
      </w:r>
      <w:r w:rsidR="00933423" w:rsidRPr="00933423">
        <w:rPr>
          <w:rFonts w:ascii="Trebuchet MS" w:eastAsiaTheme="minorEastAsia" w:hAnsi="Trebuchet MS" w:cstheme="minorBidi"/>
          <w:sz w:val="22"/>
          <w:szCs w:val="22"/>
          <w:lang w:val="lt-LT"/>
        </w:rPr>
        <w:t xml:space="preserve">tliekant darbus, susijusius su antrinių grandinių prijungimu prie esamų grandinių (ŠDA, JRĮ), jeigu darbų nurodyme nėra aiškiai nurodytas apsaugos </w:t>
      </w:r>
      <w:r w:rsidR="00933423">
        <w:rPr>
          <w:rFonts w:ascii="Trebuchet MS" w:eastAsiaTheme="minorEastAsia" w:hAnsi="Trebuchet MS" w:cstheme="minorBidi"/>
          <w:sz w:val="22"/>
          <w:szCs w:val="22"/>
          <w:lang w:val="lt-LT"/>
        </w:rPr>
        <w:t>iš</w:t>
      </w:r>
      <w:r w:rsidR="00933423" w:rsidRPr="00933423">
        <w:rPr>
          <w:rFonts w:ascii="Trebuchet MS" w:eastAsiaTheme="minorEastAsia" w:hAnsi="Trebuchet MS" w:cstheme="minorBidi"/>
          <w:sz w:val="22"/>
          <w:szCs w:val="22"/>
          <w:lang w:val="lt-LT"/>
        </w:rPr>
        <w:t>bandymas, būtina informuoti darbų vadovą apie būtinybę papildyti nurodymą. Papildytame nurodyme, „Pavedama“ skiltyje, turi būti įtraukti bandymo darbai, o „Kituose reikalavimuose“ skiltyje turi būti nurodytos konkrečios įjungiamos grandinės. Darbus leidžiama pradėti tik gavus leidimą iš OVG dispečerio</w:t>
      </w:r>
      <w:r w:rsidR="00BB422D">
        <w:rPr>
          <w:rFonts w:ascii="Trebuchet MS" w:eastAsiaTheme="minorEastAsia" w:hAnsi="Trebuchet MS" w:cstheme="minorBidi"/>
          <w:sz w:val="22"/>
          <w:szCs w:val="22"/>
          <w:lang w:val="lt-LT"/>
        </w:rPr>
        <w:t>;</w:t>
      </w:r>
    </w:p>
    <w:p w14:paraId="60024DD2" w14:textId="59A50ED3" w:rsidR="00F63D2D" w:rsidRPr="00F27993" w:rsidRDefault="00F63D2D" w:rsidP="00243974">
      <w:pPr>
        <w:pStyle w:val="BodyText"/>
        <w:numPr>
          <w:ilvl w:val="1"/>
          <w:numId w:val="1"/>
        </w:numPr>
        <w:spacing w:line="360" w:lineRule="auto"/>
        <w:ind w:left="0" w:firstLine="720"/>
        <w:jc w:val="both"/>
        <w:rPr>
          <w:rFonts w:ascii="Trebuchet MS" w:hAnsi="Trebuchet MS" w:cs="Arial"/>
          <w:sz w:val="22"/>
          <w:szCs w:val="22"/>
          <w:lang w:val="lt-LT"/>
        </w:rPr>
      </w:pPr>
      <w:r w:rsidRPr="00F27993">
        <w:rPr>
          <w:rFonts w:ascii="Trebuchet MS" w:hAnsi="Trebuchet MS" w:cs="Arial"/>
          <w:sz w:val="22"/>
          <w:szCs w:val="22"/>
          <w:lang w:val="lt-LT"/>
        </w:rPr>
        <w:t xml:space="preserve">gavęs iš visų darbų vykdytojų, vykdžiusių darbus elektros įrenginyje, pranešimus apie užbaigtus darbus, sutvarkytas darbo vietas, išvestas brigadas ir leidimus įjungti elektros įrenginį, informuoja apie tai </w:t>
      </w:r>
      <w:r w:rsidR="003635B9" w:rsidRPr="00F27993">
        <w:rPr>
          <w:rFonts w:ascii="Trebuchet MS" w:hAnsi="Trebuchet MS" w:cs="Arial"/>
          <w:sz w:val="22"/>
          <w:szCs w:val="22"/>
          <w:lang w:val="lt-LT"/>
        </w:rPr>
        <w:t>IPC</w:t>
      </w:r>
      <w:r w:rsidR="00C6787A" w:rsidRPr="00F27993">
        <w:rPr>
          <w:rFonts w:ascii="Trebuchet MS" w:hAnsi="Trebuchet MS" w:cs="Arial"/>
          <w:sz w:val="22"/>
          <w:szCs w:val="22"/>
          <w:lang w:val="lt-LT"/>
        </w:rPr>
        <w:t>/</w:t>
      </w:r>
      <w:r w:rsidR="00E47B8D">
        <w:rPr>
          <w:rFonts w:ascii="Trebuchet MS" w:hAnsi="Trebuchet MS" w:cs="Arial"/>
          <w:sz w:val="22"/>
          <w:szCs w:val="22"/>
          <w:lang w:val="lt-LT"/>
        </w:rPr>
        <w:t>SĮPS</w:t>
      </w:r>
      <w:r w:rsidR="003635B9" w:rsidRPr="00F27993">
        <w:rPr>
          <w:rFonts w:ascii="Trebuchet MS" w:hAnsi="Trebuchet MS" w:cs="Arial"/>
          <w:sz w:val="22"/>
          <w:szCs w:val="22"/>
          <w:lang w:val="lt-LT"/>
        </w:rPr>
        <w:t xml:space="preserve"> </w:t>
      </w:r>
      <w:r w:rsidRPr="00F27993">
        <w:rPr>
          <w:rFonts w:ascii="Trebuchet MS" w:hAnsi="Trebuchet MS" w:cs="Arial"/>
          <w:sz w:val="22"/>
          <w:szCs w:val="22"/>
          <w:lang w:val="lt-LT"/>
        </w:rPr>
        <w:t xml:space="preserve">ir gauna </w:t>
      </w:r>
      <w:r w:rsidR="00F13E0E" w:rsidRPr="00F27993">
        <w:rPr>
          <w:rFonts w:ascii="Trebuchet MS" w:hAnsi="Trebuchet MS" w:cs="Arial"/>
          <w:sz w:val="22"/>
          <w:szCs w:val="22"/>
          <w:lang w:val="lt-LT"/>
        </w:rPr>
        <w:t xml:space="preserve">informaciją </w:t>
      </w:r>
      <w:r w:rsidRPr="00F27993">
        <w:rPr>
          <w:rFonts w:ascii="Trebuchet MS" w:hAnsi="Trebuchet MS" w:cs="Arial"/>
          <w:sz w:val="22"/>
          <w:szCs w:val="22"/>
          <w:lang w:val="lt-LT"/>
        </w:rPr>
        <w:t xml:space="preserve">ar </w:t>
      </w:r>
      <w:r w:rsidR="00E26CF8" w:rsidRPr="00F27993">
        <w:rPr>
          <w:rFonts w:ascii="Trebuchet MS" w:hAnsi="Trebuchet MS" w:cs="Arial"/>
          <w:sz w:val="22"/>
          <w:szCs w:val="22"/>
          <w:lang w:val="lt-LT"/>
        </w:rPr>
        <w:t>ne</w:t>
      </w:r>
      <w:r w:rsidRPr="00F27993">
        <w:rPr>
          <w:rFonts w:ascii="Trebuchet MS" w:hAnsi="Trebuchet MS" w:cs="Arial"/>
          <w:sz w:val="22"/>
          <w:szCs w:val="22"/>
          <w:lang w:val="lt-LT"/>
        </w:rPr>
        <w:t>planuojami kiti darbai šiuose įrenginiuose</w:t>
      </w:r>
      <w:r w:rsidR="005E59EB" w:rsidRPr="00F27993">
        <w:rPr>
          <w:rFonts w:ascii="Trebuchet MS" w:hAnsi="Trebuchet MS" w:cs="Arial"/>
          <w:sz w:val="22"/>
          <w:szCs w:val="22"/>
          <w:lang w:val="lt-LT"/>
        </w:rPr>
        <w:t xml:space="preserve">, ir ar galima </w:t>
      </w:r>
      <w:r w:rsidR="005A097C">
        <w:rPr>
          <w:rFonts w:ascii="Trebuchet MS" w:hAnsi="Trebuchet MS" w:cs="Arial"/>
          <w:sz w:val="22"/>
          <w:szCs w:val="22"/>
          <w:lang w:val="lt-LT"/>
        </w:rPr>
        <w:t>operatyviai</w:t>
      </w:r>
      <w:r w:rsidR="005E59EB" w:rsidRPr="00F27993">
        <w:rPr>
          <w:rFonts w:ascii="Trebuchet MS" w:hAnsi="Trebuchet MS" w:cs="Arial"/>
          <w:sz w:val="22"/>
          <w:szCs w:val="22"/>
          <w:lang w:val="lt-LT"/>
        </w:rPr>
        <w:t xml:space="preserve"> įjungti elektros įrenginį</w:t>
      </w:r>
      <w:r w:rsidR="00F13E0E" w:rsidRPr="00F27993">
        <w:rPr>
          <w:rFonts w:ascii="Trebuchet MS" w:hAnsi="Trebuchet MS" w:cs="Arial"/>
          <w:sz w:val="22"/>
          <w:szCs w:val="22"/>
          <w:lang w:val="lt-LT"/>
        </w:rPr>
        <w:t xml:space="preserve">. </w:t>
      </w:r>
      <w:r w:rsidRPr="00F27993">
        <w:rPr>
          <w:rFonts w:ascii="Trebuchet MS" w:hAnsi="Trebuchet MS" w:cs="Arial"/>
          <w:sz w:val="22"/>
          <w:szCs w:val="22"/>
          <w:lang w:val="lt-LT"/>
        </w:rPr>
        <w:t xml:space="preserve">DK gautąjį leidimą įjungti elektros įrenginį perduoda </w:t>
      </w:r>
      <w:r w:rsidR="0030674A" w:rsidRPr="00F27993">
        <w:rPr>
          <w:rFonts w:ascii="Trebuchet MS" w:hAnsi="Trebuchet MS" w:cs="Arial"/>
          <w:sz w:val="22"/>
          <w:szCs w:val="22"/>
          <w:lang w:val="lt-LT"/>
        </w:rPr>
        <w:t>PV</w:t>
      </w:r>
      <w:r w:rsidR="00E26CF8" w:rsidRPr="00F27993">
        <w:rPr>
          <w:rFonts w:ascii="Trebuchet MS" w:hAnsi="Trebuchet MS" w:cs="Arial"/>
          <w:sz w:val="22"/>
          <w:szCs w:val="22"/>
          <w:lang w:val="lt-LT"/>
        </w:rPr>
        <w:t xml:space="preserve"> registruojant operatyviniame žurnale</w:t>
      </w:r>
      <w:r w:rsidR="005A097C">
        <w:rPr>
          <w:rFonts w:ascii="Trebuchet MS" w:hAnsi="Trebuchet MS" w:cs="Arial"/>
          <w:sz w:val="22"/>
          <w:szCs w:val="22"/>
          <w:lang w:val="lt-LT"/>
        </w:rPr>
        <w:t xml:space="preserve">. RAA įrenginiams </w:t>
      </w:r>
      <w:r w:rsidR="005A097C" w:rsidRPr="00F27993">
        <w:rPr>
          <w:rFonts w:ascii="Trebuchet MS" w:hAnsi="Trebuchet MS" w:cs="Arial"/>
          <w:sz w:val="22"/>
          <w:szCs w:val="22"/>
          <w:lang w:val="lt-LT"/>
        </w:rPr>
        <w:t>vykdo šio Aprašo 14.</w:t>
      </w:r>
      <w:r w:rsidR="005A097C">
        <w:rPr>
          <w:rFonts w:ascii="Trebuchet MS" w:hAnsi="Trebuchet MS" w:cs="Arial"/>
          <w:sz w:val="22"/>
          <w:szCs w:val="22"/>
          <w:lang w:val="lt-LT"/>
        </w:rPr>
        <w:t>8</w:t>
      </w:r>
      <w:r w:rsidR="005A097C" w:rsidRPr="00F27993">
        <w:rPr>
          <w:rFonts w:ascii="Trebuchet MS" w:hAnsi="Trebuchet MS" w:cs="Arial"/>
          <w:sz w:val="22"/>
          <w:szCs w:val="22"/>
          <w:lang w:val="lt-LT"/>
        </w:rPr>
        <w:t xml:space="preserve"> punkto reikalavimus</w:t>
      </w:r>
      <w:r w:rsidRPr="00F27993">
        <w:rPr>
          <w:rFonts w:ascii="Trebuchet MS" w:hAnsi="Trebuchet MS" w:cs="Arial"/>
          <w:sz w:val="22"/>
          <w:szCs w:val="22"/>
          <w:lang w:val="lt-LT"/>
        </w:rPr>
        <w:t>;</w:t>
      </w:r>
    </w:p>
    <w:p w14:paraId="537061D5" w14:textId="74FD0965" w:rsidR="00F63D2D" w:rsidRPr="00F27993" w:rsidRDefault="00956760" w:rsidP="00243974">
      <w:pPr>
        <w:pStyle w:val="BodyText"/>
        <w:numPr>
          <w:ilvl w:val="1"/>
          <w:numId w:val="1"/>
        </w:numPr>
        <w:spacing w:line="360" w:lineRule="auto"/>
        <w:ind w:left="0" w:firstLine="720"/>
        <w:jc w:val="both"/>
        <w:rPr>
          <w:rFonts w:ascii="Trebuchet MS" w:hAnsi="Trebuchet MS" w:cs="Arial"/>
          <w:sz w:val="22"/>
          <w:szCs w:val="22"/>
          <w:lang w:val="lt-LT"/>
        </w:rPr>
      </w:pPr>
      <w:r w:rsidRPr="005C2EDC">
        <w:rPr>
          <w:lang w:val="lt-LT"/>
        </w:rPr>
        <w:t xml:space="preserve"> </w:t>
      </w:r>
      <w:r>
        <w:rPr>
          <w:rFonts w:ascii="Trebuchet MS" w:hAnsi="Trebuchet MS" w:cs="Arial"/>
          <w:sz w:val="22"/>
          <w:szCs w:val="22"/>
          <w:lang w:val="lt-LT"/>
        </w:rPr>
        <w:t>p</w:t>
      </w:r>
      <w:r w:rsidRPr="00956760">
        <w:rPr>
          <w:rFonts w:ascii="Trebuchet MS" w:hAnsi="Trebuchet MS" w:cs="Arial"/>
          <w:sz w:val="22"/>
          <w:szCs w:val="22"/>
          <w:lang w:val="lt-LT"/>
        </w:rPr>
        <w:t>o planinių techninės priežiūros ir remonto darbų, RAA įrenginys, taip pat matavimo transformatoriai ir autotransformatoriai, kuriems buvo vykdytos įjungimo-atjungimo operacijos antrinėse grandinėse, buvo operatyviai įjungti, nedelsiant po įjungimo rangovo darbų vadovu ir/ar vykdytojui suteikia leidimą paruošti darbo vietą ir atlikti įrenginio (ių) patikrinimą darbo srove. Rangovo darbų vykdytojas praneša apie sėkmingai užbaigtą patikrinimą (fiksuojamas laikas) ir sutvarkytą darbo vietą. Gavęs šį patvirtinimą, duodą leidimas įjungti RAA įrenginį į įprastą darbo režimą (fiksuojamas laikas), informuoja IPC regiono RAA inžinierių ar SĮPS inžinierių</w:t>
      </w:r>
      <w:r w:rsidR="00F63D2D" w:rsidRPr="00F27993">
        <w:rPr>
          <w:rFonts w:ascii="Trebuchet MS" w:hAnsi="Trebuchet MS" w:cs="Arial"/>
          <w:sz w:val="22"/>
          <w:szCs w:val="22"/>
          <w:lang w:val="lt-LT"/>
        </w:rPr>
        <w:t>;</w:t>
      </w:r>
    </w:p>
    <w:p w14:paraId="03847784" w14:textId="77777777" w:rsidR="00952B04" w:rsidRDefault="00327F77" w:rsidP="00243974">
      <w:pPr>
        <w:pStyle w:val="BodyText"/>
        <w:numPr>
          <w:ilvl w:val="1"/>
          <w:numId w:val="1"/>
        </w:numPr>
        <w:spacing w:line="360" w:lineRule="auto"/>
        <w:ind w:left="0" w:firstLine="720"/>
        <w:jc w:val="both"/>
        <w:rPr>
          <w:rFonts w:ascii="Trebuchet MS" w:hAnsi="Trebuchet MS" w:cs="Arial"/>
          <w:sz w:val="22"/>
          <w:szCs w:val="22"/>
          <w:lang w:val="lt-LT"/>
        </w:rPr>
      </w:pPr>
      <w:r>
        <w:rPr>
          <w:rFonts w:ascii="Trebuchet MS" w:hAnsi="Trebuchet MS" w:cs="Arial"/>
          <w:sz w:val="22"/>
          <w:szCs w:val="22"/>
          <w:lang w:val="lt-LT"/>
        </w:rPr>
        <w:lastRenderedPageBreak/>
        <w:t>j</w:t>
      </w:r>
      <w:r w:rsidR="00E908D7" w:rsidRPr="00E908D7">
        <w:rPr>
          <w:rFonts w:ascii="Trebuchet MS" w:hAnsi="Trebuchet MS" w:cs="Arial"/>
          <w:sz w:val="22"/>
          <w:szCs w:val="22"/>
          <w:lang w:val="lt-LT"/>
        </w:rPr>
        <w:t>ei darbai atlekiami su mikroprocesoriniais RAA įrenginiais, reikalauja, kad darbų nurodyme būtų nurodytas tikslus virtualios dedikuotos darbo vietos (VDKDV) pavadinimas</w:t>
      </w:r>
      <w:r w:rsidR="00DD5724">
        <w:rPr>
          <w:rFonts w:ascii="Trebuchet MS" w:hAnsi="Trebuchet MS" w:cs="Arial"/>
          <w:sz w:val="22"/>
          <w:szCs w:val="22"/>
          <w:lang w:val="lt-LT"/>
        </w:rPr>
        <w:t xml:space="preserve">, </w:t>
      </w:r>
      <w:r w:rsidR="00E908D7" w:rsidRPr="00E908D7">
        <w:rPr>
          <w:rFonts w:ascii="Trebuchet MS" w:hAnsi="Trebuchet MS" w:cs="Arial"/>
          <w:sz w:val="22"/>
          <w:szCs w:val="22"/>
          <w:lang w:val="lt-LT"/>
        </w:rPr>
        <w:t>kuri</w:t>
      </w:r>
      <w:r w:rsidR="00DD5724">
        <w:rPr>
          <w:rFonts w:ascii="Trebuchet MS" w:hAnsi="Trebuchet MS" w:cs="Arial"/>
          <w:sz w:val="22"/>
          <w:szCs w:val="22"/>
          <w:lang w:val="lt-LT"/>
        </w:rPr>
        <w:t xml:space="preserve"> (VDKDV)</w:t>
      </w:r>
      <w:r w:rsidR="00E908D7" w:rsidRPr="00E908D7">
        <w:rPr>
          <w:rFonts w:ascii="Trebuchet MS" w:hAnsi="Trebuchet MS" w:cs="Arial"/>
          <w:sz w:val="22"/>
          <w:szCs w:val="22"/>
          <w:lang w:val="lt-LT"/>
        </w:rPr>
        <w:t xml:space="preserve"> bus naudojama darbų met</w:t>
      </w:r>
      <w:r w:rsidR="00DD5724">
        <w:rPr>
          <w:rFonts w:ascii="Trebuchet MS" w:hAnsi="Trebuchet MS" w:cs="Arial"/>
          <w:sz w:val="22"/>
          <w:szCs w:val="22"/>
          <w:lang w:val="lt-LT"/>
        </w:rPr>
        <w:t>u</w:t>
      </w:r>
      <w:r w:rsidR="00E908D7" w:rsidRPr="00E908D7">
        <w:rPr>
          <w:rFonts w:ascii="Trebuchet MS" w:hAnsi="Trebuchet MS" w:cs="Arial"/>
          <w:sz w:val="22"/>
          <w:szCs w:val="22"/>
          <w:lang w:val="lt-LT"/>
        </w:rPr>
        <w:t>. Ši informacija turi būti įtraukta į darbų nurodymo skyrių „Kiti reikalavimai“.</w:t>
      </w:r>
      <w:r w:rsidR="00952B04">
        <w:rPr>
          <w:rFonts w:ascii="Trebuchet MS" w:hAnsi="Trebuchet MS" w:cs="Arial"/>
          <w:sz w:val="22"/>
          <w:szCs w:val="22"/>
          <w:lang w:val="lt-LT"/>
        </w:rPr>
        <w:t xml:space="preserve"> </w:t>
      </w:r>
    </w:p>
    <w:p w14:paraId="1965FB7A" w14:textId="647F5248" w:rsidR="00F63D2D" w:rsidRPr="00952B04" w:rsidRDefault="00F63D2D" w:rsidP="00243974">
      <w:pPr>
        <w:pStyle w:val="BodyText"/>
        <w:numPr>
          <w:ilvl w:val="1"/>
          <w:numId w:val="1"/>
        </w:numPr>
        <w:spacing w:line="360" w:lineRule="auto"/>
        <w:ind w:left="0" w:firstLine="720"/>
        <w:jc w:val="both"/>
        <w:rPr>
          <w:rFonts w:ascii="Trebuchet MS" w:hAnsi="Trebuchet MS" w:cs="Arial"/>
          <w:sz w:val="22"/>
          <w:szCs w:val="22"/>
          <w:lang w:val="lt-LT"/>
        </w:rPr>
      </w:pPr>
      <w:r w:rsidRPr="00952B04">
        <w:rPr>
          <w:rFonts w:ascii="Trebuchet MS" w:hAnsi="Trebuchet MS" w:cs="Arial"/>
          <w:sz w:val="22"/>
          <w:szCs w:val="22"/>
          <w:lang w:val="lt-LT"/>
        </w:rPr>
        <w:t xml:space="preserve">esant būtinybei, atjungtus įrenginius įjungti nebaigus darbų, </w:t>
      </w:r>
      <w:r w:rsidR="0030674A" w:rsidRPr="00952B04">
        <w:rPr>
          <w:rFonts w:ascii="Trebuchet MS" w:hAnsi="Trebuchet MS" w:cs="Arial"/>
          <w:sz w:val="22"/>
          <w:szCs w:val="22"/>
          <w:lang w:val="lt-LT"/>
        </w:rPr>
        <w:t>PV</w:t>
      </w:r>
      <w:r w:rsidRPr="00952B04">
        <w:rPr>
          <w:rFonts w:ascii="Trebuchet MS" w:hAnsi="Trebuchet MS" w:cs="Arial"/>
          <w:sz w:val="22"/>
          <w:szCs w:val="22"/>
          <w:lang w:val="lt-LT"/>
        </w:rPr>
        <w:t xml:space="preserve"> </w:t>
      </w:r>
      <w:r w:rsidR="00F2512C" w:rsidRPr="00952B04">
        <w:rPr>
          <w:rFonts w:ascii="Trebuchet MS" w:hAnsi="Trebuchet MS" w:cs="Arial"/>
          <w:sz w:val="22"/>
          <w:szCs w:val="22"/>
          <w:lang w:val="lt-LT"/>
        </w:rPr>
        <w:t>teikia komandą</w:t>
      </w:r>
      <w:r w:rsidRPr="00952B04">
        <w:rPr>
          <w:rFonts w:ascii="Trebuchet MS" w:hAnsi="Trebuchet MS" w:cs="Arial"/>
          <w:sz w:val="22"/>
          <w:szCs w:val="22"/>
          <w:lang w:val="lt-LT"/>
        </w:rPr>
        <w:t xml:space="preserve"> DK dėl darbų nutraukimo ir leidimo </w:t>
      </w:r>
      <w:r w:rsidR="00F2512C" w:rsidRPr="00952B04">
        <w:rPr>
          <w:rFonts w:ascii="Trebuchet MS" w:hAnsi="Trebuchet MS" w:cs="Arial"/>
          <w:sz w:val="22"/>
          <w:szCs w:val="22"/>
          <w:lang w:val="lt-LT"/>
        </w:rPr>
        <w:t xml:space="preserve">gavimo </w:t>
      </w:r>
      <w:r w:rsidRPr="00952B04">
        <w:rPr>
          <w:rFonts w:ascii="Trebuchet MS" w:hAnsi="Trebuchet MS" w:cs="Arial"/>
          <w:sz w:val="22"/>
          <w:szCs w:val="22"/>
          <w:lang w:val="lt-LT"/>
        </w:rPr>
        <w:t xml:space="preserve">įjungti </w:t>
      </w:r>
      <w:r w:rsidR="00F2512C" w:rsidRPr="00952B04">
        <w:rPr>
          <w:rFonts w:ascii="Trebuchet MS" w:hAnsi="Trebuchet MS" w:cs="Arial"/>
          <w:sz w:val="22"/>
          <w:szCs w:val="22"/>
          <w:lang w:val="lt-LT"/>
        </w:rPr>
        <w:t xml:space="preserve">įtampą į </w:t>
      </w:r>
      <w:r w:rsidRPr="00952B04">
        <w:rPr>
          <w:rFonts w:ascii="Trebuchet MS" w:hAnsi="Trebuchet MS" w:cs="Arial"/>
          <w:sz w:val="22"/>
          <w:szCs w:val="22"/>
          <w:lang w:val="lt-LT"/>
        </w:rPr>
        <w:t>įrenginius</w:t>
      </w:r>
      <w:r w:rsidR="00F2512C" w:rsidRPr="00952B04">
        <w:rPr>
          <w:rFonts w:ascii="Trebuchet MS" w:hAnsi="Trebuchet MS" w:cs="Arial"/>
          <w:sz w:val="22"/>
          <w:szCs w:val="22"/>
          <w:lang w:val="lt-LT"/>
        </w:rPr>
        <w:t xml:space="preserve"> pagal DP numatytą avarinį įrenginio įjungimo laiką</w:t>
      </w:r>
      <w:r w:rsidRPr="00952B04">
        <w:rPr>
          <w:rFonts w:ascii="Trebuchet MS" w:hAnsi="Trebuchet MS" w:cs="Arial"/>
          <w:sz w:val="22"/>
          <w:szCs w:val="22"/>
          <w:lang w:val="lt-LT"/>
        </w:rPr>
        <w:t xml:space="preserve">. DK imasi veiksmų, nutraukti vykdomus darbus, ir toliau vykdo šio Aprašo </w:t>
      </w:r>
      <w:r w:rsidR="00FE7D28" w:rsidRPr="00952B04">
        <w:rPr>
          <w:rFonts w:ascii="Trebuchet MS" w:hAnsi="Trebuchet MS" w:cs="Arial"/>
          <w:sz w:val="22"/>
          <w:szCs w:val="22"/>
          <w:lang w:val="lt-LT"/>
        </w:rPr>
        <w:t>1</w:t>
      </w:r>
      <w:r w:rsidR="00A37D92" w:rsidRPr="00952B04">
        <w:rPr>
          <w:rFonts w:ascii="Trebuchet MS" w:hAnsi="Trebuchet MS" w:cs="Arial"/>
          <w:sz w:val="22"/>
          <w:szCs w:val="22"/>
          <w:lang w:val="lt-LT"/>
        </w:rPr>
        <w:t>4</w:t>
      </w:r>
      <w:r w:rsidR="005E59EB" w:rsidRPr="00952B04">
        <w:rPr>
          <w:rFonts w:ascii="Trebuchet MS" w:hAnsi="Trebuchet MS" w:cs="Arial"/>
          <w:sz w:val="22"/>
          <w:szCs w:val="22"/>
          <w:lang w:val="lt-LT"/>
        </w:rPr>
        <w:t>.</w:t>
      </w:r>
      <w:r w:rsidR="00E47B8D" w:rsidRPr="00952B04">
        <w:rPr>
          <w:rFonts w:ascii="Trebuchet MS" w:hAnsi="Trebuchet MS" w:cs="Arial"/>
          <w:sz w:val="22"/>
          <w:szCs w:val="22"/>
          <w:lang w:val="lt-LT"/>
        </w:rPr>
        <w:t>7</w:t>
      </w:r>
      <w:r w:rsidRPr="00952B04">
        <w:rPr>
          <w:rFonts w:ascii="Trebuchet MS" w:hAnsi="Trebuchet MS" w:cs="Arial"/>
          <w:sz w:val="22"/>
          <w:szCs w:val="22"/>
          <w:lang w:val="lt-LT"/>
        </w:rPr>
        <w:t xml:space="preserve"> punkto reikalavimus, informuoja </w:t>
      </w:r>
      <w:r w:rsidR="00E270BF" w:rsidRPr="00952B04">
        <w:rPr>
          <w:rFonts w:ascii="Trebuchet MS" w:hAnsi="Trebuchet MS" w:cs="Arial"/>
          <w:sz w:val="22"/>
          <w:szCs w:val="22"/>
          <w:lang w:val="lt-LT"/>
        </w:rPr>
        <w:t>IPC regioną</w:t>
      </w:r>
      <w:r w:rsidRPr="00952B04">
        <w:rPr>
          <w:rFonts w:ascii="Trebuchet MS" w:hAnsi="Trebuchet MS" w:cs="Arial"/>
          <w:sz w:val="22"/>
          <w:szCs w:val="22"/>
          <w:lang w:val="lt-LT"/>
        </w:rPr>
        <w:t>;</w:t>
      </w:r>
      <w:bookmarkStart w:id="7" w:name="_Hlk507702445"/>
      <w:bookmarkEnd w:id="7"/>
    </w:p>
    <w:p w14:paraId="523AD485" w14:textId="77777777" w:rsidR="00856D3F" w:rsidRPr="00F27993" w:rsidRDefault="00856D3F" w:rsidP="00243974">
      <w:pPr>
        <w:pStyle w:val="BodyText"/>
        <w:numPr>
          <w:ilvl w:val="0"/>
          <w:numId w:val="1"/>
        </w:numPr>
        <w:tabs>
          <w:tab w:val="left" w:pos="567"/>
        </w:tabs>
        <w:spacing w:line="360" w:lineRule="auto"/>
        <w:ind w:left="0" w:firstLine="720"/>
        <w:jc w:val="both"/>
        <w:rPr>
          <w:rFonts w:ascii="Trebuchet MS" w:hAnsi="Trebuchet MS" w:cs="Arial"/>
          <w:b/>
          <w:bCs/>
          <w:sz w:val="22"/>
          <w:szCs w:val="22"/>
          <w:lang w:val="lt-LT"/>
        </w:rPr>
      </w:pPr>
      <w:r w:rsidRPr="00F27993">
        <w:rPr>
          <w:rFonts w:ascii="Trebuchet MS" w:hAnsi="Trebuchet MS" w:cs="Arial"/>
          <w:b/>
          <w:bCs/>
          <w:color w:val="000000" w:themeColor="text1"/>
          <w:sz w:val="22"/>
          <w:szCs w:val="22"/>
          <w:lang w:val="lt-LT"/>
        </w:rPr>
        <w:t>Sistemos valdymo centras:</w:t>
      </w:r>
    </w:p>
    <w:p w14:paraId="35F7CF14" w14:textId="252B1FBE" w:rsidR="00856D3F" w:rsidRPr="00F27993" w:rsidRDefault="00856D3F" w:rsidP="00243974">
      <w:pPr>
        <w:pStyle w:val="BodyText"/>
        <w:numPr>
          <w:ilvl w:val="1"/>
          <w:numId w:val="1"/>
        </w:numPr>
        <w:tabs>
          <w:tab w:val="left" w:pos="1134"/>
        </w:tabs>
        <w:spacing w:line="360" w:lineRule="auto"/>
        <w:ind w:left="0" w:firstLine="720"/>
        <w:jc w:val="both"/>
        <w:rPr>
          <w:rFonts w:ascii="Trebuchet MS" w:hAnsi="Trebuchet MS" w:cs="Arial"/>
          <w:sz w:val="22"/>
          <w:szCs w:val="22"/>
          <w:lang w:val="lt-LT"/>
        </w:rPr>
      </w:pPr>
      <w:r w:rsidRPr="00F27993">
        <w:rPr>
          <w:rFonts w:ascii="Trebuchet MS" w:hAnsi="Trebuchet MS" w:cs="Arial"/>
          <w:sz w:val="22"/>
          <w:szCs w:val="22"/>
          <w:lang w:val="lt-LT"/>
        </w:rPr>
        <w:t>derina Bendrovės elektros įrenginių metini</w:t>
      </w:r>
      <w:r w:rsidR="00A929EA" w:rsidRPr="00F27993">
        <w:rPr>
          <w:rFonts w:ascii="Trebuchet MS" w:hAnsi="Trebuchet MS" w:cs="Arial"/>
          <w:sz w:val="22"/>
          <w:szCs w:val="22"/>
          <w:lang w:val="lt-LT"/>
        </w:rPr>
        <w:t>us</w:t>
      </w:r>
      <w:r w:rsidRPr="00F27993">
        <w:rPr>
          <w:rFonts w:ascii="Trebuchet MS" w:hAnsi="Trebuchet MS" w:cs="Arial"/>
          <w:sz w:val="22"/>
          <w:szCs w:val="22"/>
          <w:lang w:val="lt-LT"/>
        </w:rPr>
        <w:t xml:space="preserve"> ir mėnesini</w:t>
      </w:r>
      <w:r w:rsidR="00A929EA" w:rsidRPr="00F27993">
        <w:rPr>
          <w:rFonts w:ascii="Trebuchet MS" w:hAnsi="Trebuchet MS" w:cs="Arial"/>
          <w:sz w:val="22"/>
          <w:szCs w:val="22"/>
          <w:lang w:val="lt-LT"/>
        </w:rPr>
        <w:t>us</w:t>
      </w:r>
      <w:r w:rsidRPr="00F27993">
        <w:rPr>
          <w:rFonts w:ascii="Trebuchet MS" w:hAnsi="Trebuchet MS" w:cs="Arial"/>
          <w:sz w:val="22"/>
          <w:szCs w:val="22"/>
          <w:lang w:val="lt-LT"/>
        </w:rPr>
        <w:t xml:space="preserve"> atjungimų grafikus</w:t>
      </w:r>
      <w:r w:rsidR="00A929EA" w:rsidRPr="00F27993">
        <w:rPr>
          <w:rFonts w:ascii="Trebuchet MS" w:hAnsi="Trebuchet MS" w:cs="Arial"/>
          <w:sz w:val="22"/>
          <w:szCs w:val="22"/>
          <w:lang w:val="lt-LT"/>
        </w:rPr>
        <w:t xml:space="preserve">, derina </w:t>
      </w:r>
      <w:r w:rsidR="00F2512C" w:rsidRPr="00F27993">
        <w:rPr>
          <w:rFonts w:ascii="Trebuchet MS" w:hAnsi="Trebuchet MS" w:cs="Arial"/>
          <w:sz w:val="22"/>
          <w:szCs w:val="22"/>
          <w:lang w:val="lt-LT"/>
        </w:rPr>
        <w:t>operatyvines paraiškas TVIS</w:t>
      </w:r>
      <w:r w:rsidRPr="00F27993">
        <w:rPr>
          <w:rFonts w:ascii="Trebuchet MS" w:hAnsi="Trebuchet MS" w:cs="Arial"/>
          <w:sz w:val="22"/>
          <w:szCs w:val="22"/>
          <w:lang w:val="lt-LT"/>
        </w:rPr>
        <w:t>.</w:t>
      </w:r>
    </w:p>
    <w:p w14:paraId="0DAF8205" w14:textId="020576D9" w:rsidR="00856D3F" w:rsidRPr="00F27993" w:rsidRDefault="00A929EA" w:rsidP="00243974">
      <w:pPr>
        <w:pStyle w:val="BodyText"/>
        <w:numPr>
          <w:ilvl w:val="1"/>
          <w:numId w:val="1"/>
        </w:numPr>
        <w:tabs>
          <w:tab w:val="left" w:pos="1134"/>
        </w:tabs>
        <w:spacing w:line="360" w:lineRule="auto"/>
        <w:ind w:left="0" w:firstLine="720"/>
        <w:jc w:val="both"/>
        <w:rPr>
          <w:rFonts w:ascii="Trebuchet MS" w:hAnsi="Trebuchet MS" w:cs="Arial"/>
          <w:sz w:val="22"/>
          <w:szCs w:val="22"/>
          <w:lang w:val="lt-LT"/>
        </w:rPr>
      </w:pPr>
      <w:r w:rsidRPr="00F27993">
        <w:rPr>
          <w:rFonts w:ascii="Trebuchet MS" w:hAnsi="Trebuchet MS" w:cs="Arial"/>
          <w:sz w:val="22"/>
          <w:szCs w:val="22"/>
          <w:lang w:val="lt-LT"/>
        </w:rPr>
        <w:t xml:space="preserve">tvirtina (leidžia) ar </w:t>
      </w:r>
      <w:r w:rsidR="00D90F0E">
        <w:rPr>
          <w:rFonts w:ascii="Trebuchet MS" w:hAnsi="Trebuchet MS" w:cs="Arial"/>
          <w:sz w:val="22"/>
          <w:szCs w:val="22"/>
          <w:lang w:val="lt-LT"/>
        </w:rPr>
        <w:t>netvirtina (</w:t>
      </w:r>
      <w:r w:rsidRPr="00F27993">
        <w:rPr>
          <w:rFonts w:ascii="Trebuchet MS" w:hAnsi="Trebuchet MS" w:cs="Arial"/>
          <w:sz w:val="22"/>
          <w:szCs w:val="22"/>
          <w:lang w:val="lt-LT"/>
        </w:rPr>
        <w:t>neleidžia</w:t>
      </w:r>
      <w:r w:rsidR="00D90F0E">
        <w:rPr>
          <w:rFonts w:ascii="Trebuchet MS" w:hAnsi="Trebuchet MS" w:cs="Arial"/>
          <w:sz w:val="22"/>
          <w:szCs w:val="22"/>
          <w:lang w:val="lt-LT"/>
        </w:rPr>
        <w:t>)</w:t>
      </w:r>
      <w:r w:rsidRPr="00F27993">
        <w:rPr>
          <w:rFonts w:ascii="Trebuchet MS" w:hAnsi="Trebuchet MS" w:cs="Arial"/>
          <w:sz w:val="22"/>
          <w:szCs w:val="22"/>
          <w:lang w:val="lt-LT"/>
        </w:rPr>
        <w:t xml:space="preserve"> užregistruotas</w:t>
      </w:r>
      <w:r w:rsidR="00856D3F" w:rsidRPr="00F27993">
        <w:rPr>
          <w:rFonts w:ascii="Trebuchet MS" w:hAnsi="Trebuchet MS" w:cs="Arial"/>
          <w:sz w:val="22"/>
          <w:szCs w:val="22"/>
          <w:lang w:val="lt-LT"/>
        </w:rPr>
        <w:t xml:space="preserve"> </w:t>
      </w:r>
      <w:r w:rsidR="00C241F2" w:rsidRPr="00F27993">
        <w:rPr>
          <w:rFonts w:ascii="Trebuchet MS" w:hAnsi="Trebuchet MS" w:cs="Arial"/>
          <w:sz w:val="22"/>
          <w:szCs w:val="22"/>
          <w:lang w:val="lt-LT"/>
        </w:rPr>
        <w:t>DP</w:t>
      </w:r>
      <w:r w:rsidR="00856D3F" w:rsidRPr="00F27993">
        <w:rPr>
          <w:rFonts w:ascii="Trebuchet MS" w:hAnsi="Trebuchet MS" w:cs="Arial"/>
          <w:sz w:val="22"/>
          <w:szCs w:val="22"/>
          <w:lang w:val="lt-LT"/>
        </w:rPr>
        <w:t xml:space="preserve"> </w:t>
      </w:r>
      <w:r w:rsidR="00F2512C" w:rsidRPr="00F27993">
        <w:rPr>
          <w:rFonts w:ascii="Trebuchet MS" w:hAnsi="Trebuchet MS" w:cs="Arial"/>
          <w:sz w:val="22"/>
          <w:szCs w:val="22"/>
          <w:lang w:val="lt-LT"/>
        </w:rPr>
        <w:t>TVIS</w:t>
      </w:r>
      <w:r w:rsidR="004F0C81" w:rsidRPr="00F27993">
        <w:rPr>
          <w:rFonts w:ascii="Trebuchet MS" w:hAnsi="Trebuchet MS" w:cs="Arial"/>
          <w:sz w:val="22"/>
          <w:szCs w:val="22"/>
          <w:lang w:val="lt-LT"/>
        </w:rPr>
        <w:t xml:space="preserve">, jei reikia, koreguoja </w:t>
      </w:r>
      <w:r w:rsidR="00C241F2" w:rsidRPr="00F27993">
        <w:rPr>
          <w:rFonts w:ascii="Trebuchet MS" w:hAnsi="Trebuchet MS" w:cs="Arial"/>
          <w:sz w:val="22"/>
          <w:szCs w:val="22"/>
          <w:lang w:val="lt-LT"/>
        </w:rPr>
        <w:t>jų</w:t>
      </w:r>
      <w:r w:rsidR="004F0C81" w:rsidRPr="00F27993">
        <w:rPr>
          <w:rFonts w:ascii="Trebuchet MS" w:hAnsi="Trebuchet MS" w:cs="Arial"/>
          <w:sz w:val="22"/>
          <w:szCs w:val="22"/>
          <w:lang w:val="lt-LT"/>
        </w:rPr>
        <w:t xml:space="preserve"> pradžios ir/ar pabaigos laikus, rūšį, avarinio įjungimo laiką</w:t>
      </w:r>
      <w:r w:rsidR="00856D3F" w:rsidRPr="00F27993">
        <w:rPr>
          <w:rFonts w:ascii="Trebuchet MS" w:hAnsi="Trebuchet MS" w:cs="Arial"/>
          <w:sz w:val="22"/>
          <w:szCs w:val="22"/>
          <w:lang w:val="lt-LT"/>
        </w:rPr>
        <w:t>;</w:t>
      </w:r>
    </w:p>
    <w:p w14:paraId="40758763" w14:textId="018AF237" w:rsidR="00465C97" w:rsidRPr="00F27993" w:rsidRDefault="00465C97" w:rsidP="00243974">
      <w:pPr>
        <w:pStyle w:val="BodyText"/>
        <w:numPr>
          <w:ilvl w:val="0"/>
          <w:numId w:val="1"/>
        </w:numPr>
        <w:spacing w:line="360" w:lineRule="auto"/>
        <w:ind w:left="0" w:firstLine="720"/>
        <w:jc w:val="both"/>
        <w:rPr>
          <w:rFonts w:ascii="Trebuchet MS" w:hAnsi="Trebuchet MS" w:cs="Arial"/>
          <w:b/>
          <w:bCs/>
          <w:sz w:val="22"/>
          <w:szCs w:val="22"/>
          <w:lang w:val="lt-LT"/>
        </w:rPr>
      </w:pPr>
      <w:r w:rsidRPr="00F27993">
        <w:rPr>
          <w:rFonts w:ascii="Trebuchet MS" w:hAnsi="Trebuchet MS" w:cs="Arial"/>
          <w:b/>
          <w:bCs/>
          <w:sz w:val="22"/>
          <w:szCs w:val="22"/>
          <w:lang w:val="lt-LT"/>
        </w:rPr>
        <w:t>Perjungimų vadovas</w:t>
      </w:r>
      <w:r w:rsidR="001B6375" w:rsidRPr="00F27993">
        <w:rPr>
          <w:rFonts w:ascii="Trebuchet MS" w:hAnsi="Trebuchet MS" w:cs="Arial"/>
          <w:b/>
          <w:bCs/>
          <w:sz w:val="22"/>
          <w:szCs w:val="22"/>
          <w:lang w:val="lt-LT"/>
        </w:rPr>
        <w:t xml:space="preserve"> (PV)</w:t>
      </w:r>
      <w:r w:rsidRPr="00F27993">
        <w:rPr>
          <w:rFonts w:ascii="Trebuchet MS" w:hAnsi="Trebuchet MS" w:cs="Arial"/>
          <w:b/>
          <w:bCs/>
          <w:sz w:val="22"/>
          <w:szCs w:val="22"/>
          <w:lang w:val="lt-LT"/>
        </w:rPr>
        <w:t>:</w:t>
      </w:r>
    </w:p>
    <w:p w14:paraId="77D7BE2C" w14:textId="775142BE" w:rsidR="00465C97" w:rsidRPr="00F27993" w:rsidRDefault="00465C97" w:rsidP="00243974">
      <w:pPr>
        <w:pStyle w:val="BodyText"/>
        <w:numPr>
          <w:ilvl w:val="1"/>
          <w:numId w:val="1"/>
        </w:numPr>
        <w:spacing w:line="360" w:lineRule="auto"/>
        <w:ind w:left="0" w:firstLine="720"/>
        <w:jc w:val="both"/>
        <w:rPr>
          <w:rFonts w:ascii="Trebuchet MS" w:hAnsi="Trebuchet MS" w:cs="Arial"/>
          <w:sz w:val="22"/>
          <w:szCs w:val="22"/>
          <w:lang w:val="lt-LT"/>
        </w:rPr>
      </w:pPr>
      <w:r w:rsidRPr="00F27993">
        <w:rPr>
          <w:rFonts w:ascii="Trebuchet MS" w:hAnsi="Trebuchet MS" w:cs="Arial"/>
          <w:sz w:val="22"/>
          <w:szCs w:val="22"/>
          <w:lang w:val="lt-LT"/>
        </w:rPr>
        <w:t>gauna AU (1</w:t>
      </w:r>
      <w:r w:rsidR="00601309" w:rsidRPr="00F27993">
        <w:rPr>
          <w:rFonts w:ascii="Trebuchet MS" w:hAnsi="Trebuchet MS" w:cs="Arial"/>
          <w:sz w:val="22"/>
          <w:szCs w:val="22"/>
          <w:lang w:val="lt-LT"/>
        </w:rPr>
        <w:t xml:space="preserve"> </w:t>
      </w:r>
      <w:r w:rsidRPr="00F27993">
        <w:rPr>
          <w:rFonts w:ascii="Trebuchet MS" w:hAnsi="Trebuchet MS" w:cs="Arial"/>
          <w:sz w:val="22"/>
          <w:szCs w:val="22"/>
          <w:lang w:val="lt-LT"/>
        </w:rPr>
        <w:t>prieda</w:t>
      </w:r>
      <w:r w:rsidR="009D567A">
        <w:rPr>
          <w:rFonts w:ascii="Trebuchet MS" w:hAnsi="Trebuchet MS" w:cs="Arial"/>
          <w:sz w:val="22"/>
          <w:szCs w:val="22"/>
          <w:lang w:val="lt-LT"/>
        </w:rPr>
        <w:t>s</w:t>
      </w:r>
      <w:r w:rsidRPr="00F27993">
        <w:rPr>
          <w:rFonts w:ascii="Trebuchet MS" w:hAnsi="Trebuchet MS" w:cs="Arial"/>
          <w:sz w:val="22"/>
          <w:szCs w:val="22"/>
          <w:lang w:val="lt-LT"/>
        </w:rPr>
        <w:t>);</w:t>
      </w:r>
    </w:p>
    <w:p w14:paraId="2AA79CB1" w14:textId="320FCA1E" w:rsidR="00465C97" w:rsidRPr="00F27993" w:rsidRDefault="00465C97" w:rsidP="00243974">
      <w:pPr>
        <w:pStyle w:val="BodyText"/>
        <w:numPr>
          <w:ilvl w:val="1"/>
          <w:numId w:val="1"/>
        </w:numPr>
        <w:spacing w:line="360" w:lineRule="auto"/>
        <w:ind w:left="0" w:firstLine="720"/>
        <w:jc w:val="both"/>
        <w:rPr>
          <w:rFonts w:ascii="Trebuchet MS" w:hAnsi="Trebuchet MS" w:cs="Arial"/>
          <w:sz w:val="22"/>
          <w:szCs w:val="22"/>
          <w:lang w:val="lt-LT"/>
        </w:rPr>
      </w:pPr>
      <w:r w:rsidRPr="00F27993">
        <w:rPr>
          <w:rFonts w:ascii="Trebuchet MS" w:hAnsi="Trebuchet MS" w:cs="Arial"/>
          <w:sz w:val="22"/>
          <w:szCs w:val="22"/>
          <w:lang w:val="lt-LT"/>
        </w:rPr>
        <w:t>patikrina gauto AU atitikimą esamai tinklo schemai;</w:t>
      </w:r>
    </w:p>
    <w:p w14:paraId="345B411E" w14:textId="273282AB" w:rsidR="5F1417CB" w:rsidRPr="00F27993" w:rsidRDefault="00D90F0E" w:rsidP="00243974">
      <w:pPr>
        <w:pStyle w:val="BodyText"/>
        <w:numPr>
          <w:ilvl w:val="1"/>
          <w:numId w:val="1"/>
        </w:numPr>
        <w:spacing w:line="360" w:lineRule="auto"/>
        <w:ind w:left="0" w:firstLine="720"/>
        <w:jc w:val="both"/>
        <w:rPr>
          <w:rFonts w:ascii="Trebuchet MS" w:hAnsi="Trebuchet MS"/>
          <w:sz w:val="22"/>
          <w:szCs w:val="22"/>
          <w:lang w:val="lt-LT"/>
        </w:rPr>
      </w:pPr>
      <w:r w:rsidRPr="00F27993">
        <w:rPr>
          <w:rFonts w:ascii="Trebuchet MS" w:hAnsi="Trebuchet MS" w:cs="Arial"/>
          <w:sz w:val="22"/>
          <w:szCs w:val="22"/>
          <w:lang w:val="lt-LT"/>
        </w:rPr>
        <w:t>jei atjungimas vykdomas įrenginių demontavimui</w:t>
      </w:r>
      <w:r>
        <w:rPr>
          <w:rFonts w:ascii="Trebuchet MS" w:hAnsi="Trebuchet MS" w:cs="Arial"/>
          <w:sz w:val="22"/>
          <w:szCs w:val="22"/>
          <w:lang w:val="lt-LT"/>
        </w:rPr>
        <w:t>, p</w:t>
      </w:r>
      <w:r w:rsidR="5F1417CB" w:rsidRPr="00F27993">
        <w:rPr>
          <w:rFonts w:ascii="Trebuchet MS" w:hAnsi="Trebuchet MS" w:cs="Arial"/>
          <w:sz w:val="22"/>
          <w:szCs w:val="22"/>
          <w:lang w:val="lt-LT"/>
        </w:rPr>
        <w:t xml:space="preserve">atikrina ar AU atitinka paruoštą </w:t>
      </w:r>
      <w:r w:rsidR="6BDA0AA9" w:rsidRPr="00F27993">
        <w:rPr>
          <w:rFonts w:ascii="Trebuchet MS" w:hAnsi="Trebuchet MS" w:cs="Arial"/>
          <w:sz w:val="22"/>
          <w:szCs w:val="22"/>
          <w:lang w:val="lt-LT"/>
        </w:rPr>
        <w:t>programą</w:t>
      </w:r>
      <w:r w:rsidR="00A37D92" w:rsidRPr="00F27993">
        <w:rPr>
          <w:rFonts w:ascii="Trebuchet MS" w:hAnsi="Trebuchet MS" w:cs="Arial"/>
          <w:sz w:val="22"/>
          <w:szCs w:val="22"/>
          <w:lang w:val="lt-LT"/>
        </w:rPr>
        <w:t xml:space="preserve"> atjungimui</w:t>
      </w:r>
      <w:r w:rsidR="6BDA0AA9" w:rsidRPr="00F27993">
        <w:rPr>
          <w:rFonts w:ascii="Trebuchet MS" w:hAnsi="Trebuchet MS" w:cs="Arial"/>
          <w:sz w:val="22"/>
          <w:szCs w:val="22"/>
          <w:lang w:val="lt-LT"/>
        </w:rPr>
        <w:t>;</w:t>
      </w:r>
    </w:p>
    <w:p w14:paraId="7B32EBC4" w14:textId="410C222C" w:rsidR="00465C97" w:rsidRPr="00F27993" w:rsidRDefault="00465C97" w:rsidP="00243974">
      <w:pPr>
        <w:pStyle w:val="BodyText"/>
        <w:numPr>
          <w:ilvl w:val="1"/>
          <w:numId w:val="1"/>
        </w:numPr>
        <w:spacing w:line="360" w:lineRule="auto"/>
        <w:ind w:left="0" w:firstLine="720"/>
        <w:jc w:val="both"/>
        <w:rPr>
          <w:rFonts w:ascii="Trebuchet MS" w:hAnsi="Trebuchet MS" w:cs="Arial"/>
          <w:sz w:val="22"/>
          <w:szCs w:val="22"/>
          <w:lang w:val="lt-LT"/>
        </w:rPr>
      </w:pPr>
      <w:r w:rsidRPr="00F27993">
        <w:rPr>
          <w:rFonts w:ascii="Trebuchet MS" w:hAnsi="Trebuchet MS" w:cs="Arial"/>
          <w:sz w:val="22"/>
          <w:szCs w:val="22"/>
          <w:lang w:val="lt-LT"/>
        </w:rPr>
        <w:t>vykdo AU</w:t>
      </w:r>
      <w:r w:rsidR="00E77BD5" w:rsidRPr="00F27993">
        <w:rPr>
          <w:rFonts w:ascii="Trebuchet MS" w:hAnsi="Trebuchet MS" w:cs="Arial"/>
          <w:sz w:val="22"/>
          <w:szCs w:val="22"/>
          <w:lang w:val="lt-LT"/>
        </w:rPr>
        <w:t xml:space="preserve"> nurodytus </w:t>
      </w:r>
      <w:r w:rsidRPr="00F27993">
        <w:rPr>
          <w:rFonts w:ascii="Trebuchet MS" w:hAnsi="Trebuchet MS" w:cs="Arial"/>
          <w:sz w:val="22"/>
          <w:szCs w:val="22"/>
          <w:lang w:val="lt-LT"/>
        </w:rPr>
        <w:t>perjungimus</w:t>
      </w:r>
      <w:r w:rsidR="00F2512C" w:rsidRPr="00F27993">
        <w:rPr>
          <w:rFonts w:ascii="Trebuchet MS" w:hAnsi="Trebuchet MS" w:cs="Arial"/>
          <w:sz w:val="22"/>
          <w:szCs w:val="22"/>
          <w:lang w:val="lt-LT"/>
        </w:rPr>
        <w:t xml:space="preserve"> pagal patvirtintą vykdymui DP, esančią TVIS</w:t>
      </w:r>
      <w:r w:rsidRPr="00F27993">
        <w:rPr>
          <w:rFonts w:ascii="Trebuchet MS" w:hAnsi="Trebuchet MS" w:cs="Arial"/>
          <w:sz w:val="22"/>
          <w:szCs w:val="22"/>
          <w:lang w:val="lt-LT"/>
        </w:rPr>
        <w:t>;</w:t>
      </w:r>
    </w:p>
    <w:p w14:paraId="6B8BCA9E" w14:textId="18D4A83E" w:rsidR="00465C97" w:rsidRPr="00F27993" w:rsidRDefault="00F2512C" w:rsidP="00243974">
      <w:pPr>
        <w:pStyle w:val="BodyText"/>
        <w:numPr>
          <w:ilvl w:val="1"/>
          <w:numId w:val="1"/>
        </w:numPr>
        <w:spacing w:line="360" w:lineRule="auto"/>
        <w:ind w:left="0" w:firstLine="720"/>
        <w:jc w:val="both"/>
        <w:rPr>
          <w:rFonts w:ascii="Trebuchet MS" w:hAnsi="Trebuchet MS" w:cs="Arial"/>
          <w:sz w:val="22"/>
          <w:szCs w:val="22"/>
          <w:lang w:val="lt-LT"/>
        </w:rPr>
      </w:pPr>
      <w:r w:rsidRPr="00F27993">
        <w:rPr>
          <w:rFonts w:ascii="Trebuchet MS" w:hAnsi="Trebuchet MS" w:cs="Arial"/>
          <w:sz w:val="22"/>
          <w:szCs w:val="22"/>
          <w:lang w:val="lt-LT"/>
        </w:rPr>
        <w:t xml:space="preserve">pradėjęs vykdyti perjungimus, </w:t>
      </w:r>
      <w:r w:rsidR="00465C97" w:rsidRPr="00F27993">
        <w:rPr>
          <w:rFonts w:ascii="Trebuchet MS" w:hAnsi="Trebuchet MS" w:cs="Arial"/>
          <w:sz w:val="22"/>
          <w:szCs w:val="22"/>
          <w:lang w:val="lt-LT"/>
        </w:rPr>
        <w:t xml:space="preserve">įvykdęs perjungimus nurodytus AU, registruoja </w:t>
      </w:r>
      <w:r w:rsidRPr="00F27993">
        <w:rPr>
          <w:rFonts w:ascii="Trebuchet MS" w:hAnsi="Trebuchet MS" w:cs="Arial"/>
          <w:sz w:val="22"/>
          <w:szCs w:val="22"/>
          <w:lang w:val="lt-LT"/>
        </w:rPr>
        <w:t xml:space="preserve">TVIS </w:t>
      </w:r>
      <w:r w:rsidR="00C241F2" w:rsidRPr="00F27993">
        <w:rPr>
          <w:rFonts w:ascii="Trebuchet MS" w:hAnsi="Trebuchet MS" w:cs="Arial"/>
          <w:sz w:val="22"/>
          <w:szCs w:val="22"/>
          <w:lang w:val="lt-LT"/>
        </w:rPr>
        <w:t>DP</w:t>
      </w:r>
      <w:r w:rsidR="00465C97" w:rsidRPr="00F27993">
        <w:rPr>
          <w:rFonts w:ascii="Trebuchet MS" w:hAnsi="Trebuchet MS" w:cs="Arial"/>
          <w:sz w:val="22"/>
          <w:szCs w:val="22"/>
          <w:lang w:val="lt-LT"/>
        </w:rPr>
        <w:t xml:space="preserve"> </w:t>
      </w:r>
      <w:r w:rsidRPr="00F27993">
        <w:rPr>
          <w:rFonts w:ascii="Trebuchet MS" w:hAnsi="Trebuchet MS" w:cs="Arial"/>
          <w:sz w:val="22"/>
          <w:szCs w:val="22"/>
          <w:lang w:val="lt-LT"/>
        </w:rPr>
        <w:t>šiuos laikus</w:t>
      </w:r>
      <w:r w:rsidR="00465C97" w:rsidRPr="00F27993">
        <w:rPr>
          <w:rFonts w:ascii="Trebuchet MS" w:hAnsi="Trebuchet MS" w:cs="Arial"/>
          <w:sz w:val="22"/>
          <w:szCs w:val="22"/>
          <w:lang w:val="lt-LT"/>
        </w:rPr>
        <w:t xml:space="preserve"> ir </w:t>
      </w:r>
      <w:r w:rsidR="00FB4BAB" w:rsidRPr="00F27993">
        <w:rPr>
          <w:rFonts w:ascii="Trebuchet MS" w:hAnsi="Trebuchet MS" w:cs="Arial"/>
          <w:sz w:val="22"/>
          <w:szCs w:val="22"/>
          <w:lang w:val="lt-LT"/>
        </w:rPr>
        <w:t xml:space="preserve">praneša </w:t>
      </w:r>
      <w:r w:rsidR="00465C97" w:rsidRPr="00F27993">
        <w:rPr>
          <w:rFonts w:ascii="Trebuchet MS" w:hAnsi="Trebuchet MS" w:cs="Arial"/>
          <w:sz w:val="22"/>
          <w:szCs w:val="22"/>
          <w:lang w:val="lt-LT"/>
        </w:rPr>
        <w:t xml:space="preserve">DK </w:t>
      </w:r>
      <w:r w:rsidR="00FB4BAB" w:rsidRPr="00F27993">
        <w:rPr>
          <w:rFonts w:ascii="Trebuchet MS" w:hAnsi="Trebuchet MS" w:cs="Arial"/>
          <w:sz w:val="22"/>
          <w:szCs w:val="22"/>
          <w:lang w:val="lt-LT"/>
        </w:rPr>
        <w:t xml:space="preserve">apie įvykdytą </w:t>
      </w:r>
      <w:r w:rsidRPr="00F27993">
        <w:rPr>
          <w:rFonts w:ascii="Trebuchet MS" w:hAnsi="Trebuchet MS" w:cs="Arial"/>
          <w:sz w:val="22"/>
          <w:szCs w:val="22"/>
          <w:lang w:val="lt-LT"/>
        </w:rPr>
        <w:t>AU</w:t>
      </w:r>
      <w:r w:rsidR="00465C97" w:rsidRPr="00F27993">
        <w:rPr>
          <w:rFonts w:ascii="Trebuchet MS" w:hAnsi="Trebuchet MS" w:cs="Arial"/>
          <w:sz w:val="22"/>
          <w:szCs w:val="22"/>
          <w:lang w:val="lt-LT"/>
        </w:rPr>
        <w:t>, kurioje yra pažymėtos įvykdytos operacijos (perjungimų lapeliai</w:t>
      </w:r>
      <w:r w:rsidR="00E77BD5" w:rsidRPr="00F27993">
        <w:rPr>
          <w:rFonts w:ascii="Trebuchet MS" w:hAnsi="Trebuchet MS" w:cs="Arial"/>
          <w:sz w:val="22"/>
          <w:szCs w:val="22"/>
          <w:lang w:val="lt-LT"/>
        </w:rPr>
        <w:t xml:space="preserve"> ir/ar pavienės operacijos</w:t>
      </w:r>
      <w:r w:rsidR="00465C97" w:rsidRPr="00F27993">
        <w:rPr>
          <w:rFonts w:ascii="Trebuchet MS" w:hAnsi="Trebuchet MS" w:cs="Arial"/>
          <w:sz w:val="22"/>
          <w:szCs w:val="22"/>
          <w:lang w:val="lt-LT"/>
        </w:rPr>
        <w:t>);</w:t>
      </w:r>
    </w:p>
    <w:p w14:paraId="6CE8F885" w14:textId="49FEEBE0" w:rsidR="00465C97" w:rsidRPr="00F27993" w:rsidRDefault="00465C97" w:rsidP="00243974">
      <w:pPr>
        <w:pStyle w:val="BodyText"/>
        <w:numPr>
          <w:ilvl w:val="1"/>
          <w:numId w:val="1"/>
        </w:numPr>
        <w:spacing w:line="360" w:lineRule="auto"/>
        <w:ind w:left="0" w:firstLine="720"/>
        <w:jc w:val="both"/>
        <w:rPr>
          <w:rFonts w:ascii="Trebuchet MS" w:hAnsi="Trebuchet MS" w:cs="Arial"/>
          <w:sz w:val="22"/>
          <w:szCs w:val="22"/>
          <w:lang w:val="lt-LT"/>
        </w:rPr>
      </w:pPr>
      <w:r w:rsidRPr="00F27993">
        <w:rPr>
          <w:rFonts w:ascii="Trebuchet MS" w:hAnsi="Trebuchet MS" w:cs="Arial"/>
          <w:sz w:val="22"/>
          <w:szCs w:val="22"/>
          <w:lang w:val="lt-LT"/>
        </w:rPr>
        <w:t>DK duoda leidimą dirbti pagal AU</w:t>
      </w:r>
      <w:r w:rsidR="00233EAF" w:rsidRPr="00F27993">
        <w:rPr>
          <w:rFonts w:ascii="Trebuchet MS" w:hAnsi="Trebuchet MS" w:cs="Arial"/>
          <w:sz w:val="22"/>
          <w:szCs w:val="22"/>
          <w:lang w:val="lt-LT"/>
        </w:rPr>
        <w:t>, o BD pagal paraišką</w:t>
      </w:r>
      <w:r w:rsidRPr="00F27993">
        <w:rPr>
          <w:rFonts w:ascii="Trebuchet MS" w:hAnsi="Trebuchet MS" w:cs="Arial"/>
          <w:sz w:val="22"/>
          <w:szCs w:val="22"/>
          <w:lang w:val="lt-LT"/>
        </w:rPr>
        <w:t xml:space="preserve"> atjungtuose elektros įrenginiuose, </w:t>
      </w:r>
      <w:r w:rsidR="00B80B32" w:rsidRPr="00F27993">
        <w:rPr>
          <w:rFonts w:ascii="Trebuchet MS" w:hAnsi="Trebuchet MS" w:cs="Arial"/>
          <w:sz w:val="22"/>
          <w:szCs w:val="22"/>
          <w:lang w:val="lt-LT"/>
        </w:rPr>
        <w:t xml:space="preserve">TVIS </w:t>
      </w:r>
      <w:r w:rsidR="00C241F2" w:rsidRPr="00F27993">
        <w:rPr>
          <w:rFonts w:ascii="Trebuchet MS" w:hAnsi="Trebuchet MS" w:cs="Arial"/>
          <w:sz w:val="22"/>
          <w:szCs w:val="22"/>
          <w:lang w:val="lt-LT"/>
        </w:rPr>
        <w:t>DP</w:t>
      </w:r>
      <w:r w:rsidRPr="00F27993">
        <w:rPr>
          <w:rFonts w:ascii="Trebuchet MS" w:hAnsi="Trebuchet MS" w:cs="Arial"/>
          <w:sz w:val="22"/>
          <w:szCs w:val="22"/>
          <w:lang w:val="lt-LT"/>
        </w:rPr>
        <w:t xml:space="preserve"> nurodytu laikotarpiu. Leidimas užfiksuojamas telefonu</w:t>
      </w:r>
      <w:r w:rsidR="00B80B32" w:rsidRPr="00F27993">
        <w:rPr>
          <w:rFonts w:ascii="Trebuchet MS" w:hAnsi="Trebuchet MS" w:cs="Arial"/>
          <w:sz w:val="22"/>
          <w:szCs w:val="22"/>
          <w:lang w:val="lt-LT"/>
        </w:rPr>
        <w:t xml:space="preserve"> ir</w:t>
      </w:r>
      <w:r w:rsidRPr="00F27993">
        <w:rPr>
          <w:rFonts w:ascii="Trebuchet MS" w:hAnsi="Trebuchet MS" w:cs="Arial"/>
          <w:sz w:val="22"/>
          <w:szCs w:val="22"/>
          <w:lang w:val="lt-LT"/>
        </w:rPr>
        <w:t xml:space="preserve"> įrašu operatyviniame žurnale;</w:t>
      </w:r>
    </w:p>
    <w:p w14:paraId="40930086" w14:textId="48E64391" w:rsidR="00465C97" w:rsidRPr="00F27993" w:rsidRDefault="00465C97" w:rsidP="00243974">
      <w:pPr>
        <w:pStyle w:val="ListParagraph"/>
        <w:numPr>
          <w:ilvl w:val="1"/>
          <w:numId w:val="1"/>
        </w:numPr>
        <w:spacing w:after="0" w:line="360" w:lineRule="auto"/>
        <w:ind w:left="0" w:firstLine="720"/>
        <w:jc w:val="both"/>
        <w:rPr>
          <w:rFonts w:ascii="Trebuchet MS" w:hAnsi="Trebuchet MS" w:cs="Arial"/>
        </w:rPr>
      </w:pPr>
      <w:r w:rsidRPr="00F27993">
        <w:rPr>
          <w:rFonts w:ascii="Trebuchet MS" w:hAnsi="Trebuchet MS" w:cs="Arial"/>
        </w:rPr>
        <w:t>gavęs pranešimą iš DK apie leidimą įjungti elektros įrenginį, organizuoja jo įjungimą. E</w:t>
      </w:r>
      <w:r w:rsidRPr="00F27993">
        <w:rPr>
          <w:rFonts w:ascii="Trebuchet MS" w:eastAsia="Times New Roman" w:hAnsi="Trebuchet MS" w:cs="Arial"/>
        </w:rPr>
        <w:t xml:space="preserve">sant būtinybei, atjungtus įrenginius įjungti nebaigus darbų, </w:t>
      </w:r>
      <w:r w:rsidR="00B80B32" w:rsidRPr="00F27993">
        <w:rPr>
          <w:rFonts w:ascii="Trebuchet MS" w:eastAsia="Times New Roman" w:hAnsi="Trebuchet MS" w:cs="Arial"/>
        </w:rPr>
        <w:t>PV</w:t>
      </w:r>
      <w:r w:rsidRPr="00F27993">
        <w:rPr>
          <w:rFonts w:ascii="Trebuchet MS" w:eastAsia="Times New Roman" w:hAnsi="Trebuchet MS" w:cs="Arial"/>
        </w:rPr>
        <w:t xml:space="preserve"> kreipiasi į DK dėl darbų nutraukimo ir leidimo įjungti </w:t>
      </w:r>
      <w:r w:rsidR="00B80B32" w:rsidRPr="00F27993">
        <w:rPr>
          <w:rFonts w:ascii="Trebuchet MS" w:eastAsia="Times New Roman" w:hAnsi="Trebuchet MS" w:cs="Arial"/>
        </w:rPr>
        <w:t xml:space="preserve">įtampą į </w:t>
      </w:r>
      <w:r w:rsidR="0023387F" w:rsidRPr="00F27993">
        <w:rPr>
          <w:rFonts w:ascii="Trebuchet MS" w:eastAsia="Times New Roman" w:hAnsi="Trebuchet MS" w:cs="Arial"/>
        </w:rPr>
        <w:t xml:space="preserve">elektros </w:t>
      </w:r>
      <w:r w:rsidRPr="00F27993">
        <w:rPr>
          <w:rFonts w:ascii="Trebuchet MS" w:eastAsia="Times New Roman" w:hAnsi="Trebuchet MS" w:cs="Arial"/>
        </w:rPr>
        <w:t>įrenginius</w:t>
      </w:r>
      <w:r w:rsidR="00B80B32" w:rsidRPr="00F27993">
        <w:rPr>
          <w:rFonts w:ascii="Trebuchet MS" w:eastAsia="Times New Roman" w:hAnsi="Trebuchet MS" w:cs="Arial"/>
        </w:rPr>
        <w:t xml:space="preserve"> per TVIS DP numatytą avarinį įrenginio įjungimo laiką</w:t>
      </w:r>
      <w:r w:rsidR="00904FBA" w:rsidRPr="00F27993">
        <w:rPr>
          <w:rFonts w:ascii="Trebuchet MS" w:hAnsi="Trebuchet MS" w:cs="Arial"/>
        </w:rPr>
        <w:t>;</w:t>
      </w:r>
    </w:p>
    <w:p w14:paraId="6287F868" w14:textId="769012E8" w:rsidR="00465C97" w:rsidRPr="00F27993" w:rsidRDefault="00465C97" w:rsidP="00243974">
      <w:pPr>
        <w:pStyle w:val="ListParagraph"/>
        <w:numPr>
          <w:ilvl w:val="1"/>
          <w:numId w:val="1"/>
        </w:numPr>
        <w:spacing w:after="0" w:line="360" w:lineRule="auto"/>
        <w:ind w:left="0" w:firstLine="720"/>
        <w:jc w:val="both"/>
        <w:rPr>
          <w:rFonts w:ascii="Trebuchet MS" w:hAnsi="Trebuchet MS" w:cs="Arial"/>
        </w:rPr>
      </w:pPr>
      <w:r w:rsidRPr="00F27993">
        <w:rPr>
          <w:rFonts w:ascii="Trebuchet MS" w:hAnsi="Trebuchet MS" w:cs="Arial"/>
        </w:rPr>
        <w:t>esant</w:t>
      </w:r>
      <w:r w:rsidRPr="00F27993">
        <w:rPr>
          <w:rFonts w:ascii="Trebuchet MS" w:eastAsia="Times New Roman" w:hAnsi="Trebuchet MS" w:cs="Arial"/>
        </w:rPr>
        <w:t xml:space="preserve"> būtinybei įjungti įrenginius ne DK darbo metu, PV imasi veiksmų, nutraukti vykdomus darbus vadovaujantis Aprašo </w:t>
      </w:r>
      <w:r w:rsidR="00FE7D28" w:rsidRPr="00F27993">
        <w:rPr>
          <w:rFonts w:ascii="Trebuchet MS" w:eastAsia="Times New Roman" w:hAnsi="Trebuchet MS" w:cs="Arial"/>
        </w:rPr>
        <w:t>1</w:t>
      </w:r>
      <w:r w:rsidR="00A37D92" w:rsidRPr="00F27993">
        <w:rPr>
          <w:rFonts w:ascii="Trebuchet MS" w:eastAsia="Times New Roman" w:hAnsi="Trebuchet MS" w:cs="Arial"/>
        </w:rPr>
        <w:t>4</w:t>
      </w:r>
      <w:r w:rsidR="005E59EB" w:rsidRPr="00F27993">
        <w:rPr>
          <w:rFonts w:ascii="Trebuchet MS" w:eastAsia="Times New Roman" w:hAnsi="Trebuchet MS" w:cs="Arial"/>
        </w:rPr>
        <w:t>.</w:t>
      </w:r>
      <w:r w:rsidR="00BB0F59" w:rsidRPr="00F27993">
        <w:rPr>
          <w:rFonts w:ascii="Trebuchet MS" w:eastAsia="Times New Roman" w:hAnsi="Trebuchet MS" w:cs="Arial"/>
        </w:rPr>
        <w:t>6</w:t>
      </w:r>
      <w:r w:rsidRPr="00F27993">
        <w:rPr>
          <w:rFonts w:ascii="Trebuchet MS" w:eastAsia="Times New Roman" w:hAnsi="Trebuchet MS" w:cs="Arial"/>
        </w:rPr>
        <w:t xml:space="preserve"> papunkčio nuostatomis.</w:t>
      </w:r>
      <w:r w:rsidRPr="00F27993">
        <w:rPr>
          <w:rFonts w:ascii="Trebuchet MS" w:hAnsi="Trebuchet MS" w:cs="Arial"/>
        </w:rPr>
        <w:t xml:space="preserve"> </w:t>
      </w:r>
      <w:r w:rsidR="00904FBA" w:rsidRPr="00F27993">
        <w:rPr>
          <w:rFonts w:ascii="Trebuchet MS" w:eastAsia="Times New Roman" w:hAnsi="Trebuchet MS" w:cs="Arial"/>
        </w:rPr>
        <w:t>DK p</w:t>
      </w:r>
      <w:r w:rsidR="00F7715E" w:rsidRPr="00F27993">
        <w:rPr>
          <w:rFonts w:ascii="Trebuchet MS" w:eastAsia="Times New Roman" w:hAnsi="Trebuchet MS" w:cs="Arial"/>
        </w:rPr>
        <w:t>radėjus budėjimą</w:t>
      </w:r>
      <w:r w:rsidRPr="00F27993">
        <w:rPr>
          <w:rFonts w:ascii="Trebuchet MS" w:eastAsia="Times New Roman" w:hAnsi="Trebuchet MS" w:cs="Arial"/>
        </w:rPr>
        <w:t>, PV pateiki</w:t>
      </w:r>
      <w:r w:rsidR="00904FBA" w:rsidRPr="00F27993">
        <w:rPr>
          <w:rFonts w:ascii="Trebuchet MS" w:eastAsia="Times New Roman" w:hAnsi="Trebuchet MS" w:cs="Arial"/>
        </w:rPr>
        <w:t>a</w:t>
      </w:r>
      <w:r w:rsidRPr="00F27993">
        <w:rPr>
          <w:rFonts w:ascii="Trebuchet MS" w:eastAsia="Times New Roman" w:hAnsi="Trebuchet MS" w:cs="Arial"/>
        </w:rPr>
        <w:t xml:space="preserve"> visą informaciją apie įvykusius pasikeitimus;</w:t>
      </w:r>
    </w:p>
    <w:p w14:paraId="1551A4EC" w14:textId="5BED409D" w:rsidR="00465C97" w:rsidRPr="00F27993" w:rsidRDefault="00465C97" w:rsidP="00243974">
      <w:pPr>
        <w:pStyle w:val="ListParagraph"/>
        <w:numPr>
          <w:ilvl w:val="1"/>
          <w:numId w:val="1"/>
        </w:numPr>
        <w:tabs>
          <w:tab w:val="left" w:pos="567"/>
          <w:tab w:val="left" w:pos="1134"/>
          <w:tab w:val="left" w:pos="1276"/>
        </w:tabs>
        <w:spacing w:after="0" w:line="360" w:lineRule="auto"/>
        <w:ind w:left="0" w:firstLine="720"/>
        <w:jc w:val="both"/>
        <w:rPr>
          <w:rFonts w:ascii="Trebuchet MS" w:hAnsi="Trebuchet MS" w:cs="Arial"/>
        </w:rPr>
      </w:pPr>
      <w:r w:rsidRPr="00F27993">
        <w:rPr>
          <w:rFonts w:ascii="Trebuchet MS" w:eastAsia="Times New Roman" w:hAnsi="Trebuchet MS" w:cs="Arial"/>
        </w:rPr>
        <w:t xml:space="preserve">esant būtinybei atjungti įrenginius remontui ne DK darbo metu, PV imasi veiksmų, organizuoti prileidimą darbams avariniu būdu, vadovaujantis Aprašo </w:t>
      </w:r>
      <w:r w:rsidR="00FE7D28" w:rsidRPr="00F27993">
        <w:rPr>
          <w:rFonts w:ascii="Trebuchet MS" w:eastAsia="Times New Roman" w:hAnsi="Trebuchet MS" w:cs="Arial"/>
        </w:rPr>
        <w:t>1</w:t>
      </w:r>
      <w:r w:rsidR="00A37D92" w:rsidRPr="00F27993">
        <w:rPr>
          <w:rFonts w:ascii="Trebuchet MS" w:eastAsia="Times New Roman" w:hAnsi="Trebuchet MS" w:cs="Arial"/>
        </w:rPr>
        <w:t>4</w:t>
      </w:r>
      <w:r w:rsidR="00FE7D28" w:rsidRPr="00F27993">
        <w:rPr>
          <w:rFonts w:ascii="Trebuchet MS" w:eastAsia="Times New Roman" w:hAnsi="Trebuchet MS" w:cs="Arial"/>
        </w:rPr>
        <w:t xml:space="preserve"> </w:t>
      </w:r>
      <w:r w:rsidRPr="00F27993">
        <w:rPr>
          <w:rFonts w:ascii="Trebuchet MS" w:eastAsia="Times New Roman" w:hAnsi="Trebuchet MS" w:cs="Arial"/>
        </w:rPr>
        <w:t xml:space="preserve">punkto nuostatomis, išskyrus AU rengimą. </w:t>
      </w:r>
      <w:r w:rsidR="00904FBA" w:rsidRPr="00F27993">
        <w:rPr>
          <w:rFonts w:ascii="Trebuchet MS" w:eastAsia="Times New Roman" w:hAnsi="Trebuchet MS" w:cs="Arial"/>
        </w:rPr>
        <w:t>DK p</w:t>
      </w:r>
      <w:r w:rsidR="00261E15" w:rsidRPr="00F27993">
        <w:rPr>
          <w:rFonts w:ascii="Trebuchet MS" w:eastAsia="Times New Roman" w:hAnsi="Trebuchet MS" w:cs="Arial"/>
        </w:rPr>
        <w:t>radėjus budėjimą</w:t>
      </w:r>
      <w:r w:rsidRPr="00F27993">
        <w:rPr>
          <w:rFonts w:ascii="Trebuchet MS" w:eastAsia="Times New Roman" w:hAnsi="Trebuchet MS" w:cs="Arial"/>
        </w:rPr>
        <w:t>, PV pateiki</w:t>
      </w:r>
      <w:r w:rsidR="00904FBA" w:rsidRPr="00F27993">
        <w:rPr>
          <w:rFonts w:ascii="Trebuchet MS" w:eastAsia="Times New Roman" w:hAnsi="Trebuchet MS" w:cs="Arial"/>
        </w:rPr>
        <w:t>a</w:t>
      </w:r>
      <w:r w:rsidRPr="00F27993">
        <w:rPr>
          <w:rFonts w:ascii="Trebuchet MS" w:eastAsia="Times New Roman" w:hAnsi="Trebuchet MS" w:cs="Arial"/>
        </w:rPr>
        <w:t xml:space="preserve"> visą informaciją apie įvykusius pasikeitimus</w:t>
      </w:r>
      <w:r w:rsidR="00A8017B" w:rsidRPr="00F27993">
        <w:rPr>
          <w:rFonts w:ascii="Trebuchet MS" w:eastAsia="Times New Roman" w:hAnsi="Trebuchet MS" w:cs="Arial"/>
        </w:rPr>
        <w:t>.</w:t>
      </w:r>
    </w:p>
    <w:p w14:paraId="207DF1DC" w14:textId="37013DFB" w:rsidR="00465C97" w:rsidRPr="00F27993" w:rsidRDefault="00465C97" w:rsidP="00243974">
      <w:pPr>
        <w:pStyle w:val="BodyText"/>
        <w:numPr>
          <w:ilvl w:val="0"/>
          <w:numId w:val="1"/>
        </w:numPr>
        <w:spacing w:line="360" w:lineRule="auto"/>
        <w:ind w:left="0" w:firstLine="720"/>
        <w:jc w:val="both"/>
        <w:rPr>
          <w:rFonts w:ascii="Trebuchet MS" w:hAnsi="Trebuchet MS" w:cs="Arial"/>
          <w:b/>
          <w:bCs/>
          <w:sz w:val="22"/>
          <w:szCs w:val="22"/>
          <w:lang w:val="lt-LT"/>
        </w:rPr>
      </w:pPr>
      <w:r w:rsidRPr="00F27993">
        <w:rPr>
          <w:rFonts w:ascii="Trebuchet MS" w:hAnsi="Trebuchet MS" w:cs="Arial"/>
          <w:b/>
          <w:bCs/>
          <w:sz w:val="22"/>
          <w:szCs w:val="22"/>
          <w:lang w:val="lt-LT"/>
        </w:rPr>
        <w:t>Perjungimų vykdytojas</w:t>
      </w:r>
      <w:r w:rsidR="00244920" w:rsidRPr="00F27993">
        <w:rPr>
          <w:rFonts w:ascii="Trebuchet MS" w:hAnsi="Trebuchet MS" w:cs="Arial"/>
          <w:b/>
          <w:bCs/>
          <w:sz w:val="22"/>
          <w:szCs w:val="22"/>
          <w:lang w:val="lt-LT"/>
        </w:rPr>
        <w:t xml:space="preserve"> (PVK)</w:t>
      </w:r>
      <w:r w:rsidRPr="00F27993">
        <w:rPr>
          <w:rFonts w:ascii="Trebuchet MS" w:hAnsi="Trebuchet MS" w:cs="Arial"/>
          <w:b/>
          <w:bCs/>
          <w:sz w:val="22"/>
          <w:szCs w:val="22"/>
          <w:lang w:val="lt-LT"/>
        </w:rPr>
        <w:t>:</w:t>
      </w:r>
    </w:p>
    <w:p w14:paraId="1AB4577F" w14:textId="23429FC7" w:rsidR="00465C97" w:rsidRPr="00F27993" w:rsidRDefault="00465C97" w:rsidP="00243974">
      <w:pPr>
        <w:pStyle w:val="BodyText"/>
        <w:numPr>
          <w:ilvl w:val="1"/>
          <w:numId w:val="1"/>
        </w:numPr>
        <w:spacing w:line="360" w:lineRule="auto"/>
        <w:ind w:left="0" w:firstLine="720"/>
        <w:jc w:val="both"/>
        <w:rPr>
          <w:rFonts w:ascii="Trebuchet MS" w:hAnsi="Trebuchet MS" w:cs="Arial"/>
          <w:sz w:val="22"/>
          <w:szCs w:val="22"/>
          <w:lang w:val="lt-LT"/>
        </w:rPr>
      </w:pPr>
      <w:r w:rsidRPr="00F27993">
        <w:rPr>
          <w:rFonts w:ascii="Trebuchet MS" w:hAnsi="Trebuchet MS" w:cs="Arial"/>
          <w:sz w:val="22"/>
          <w:szCs w:val="22"/>
          <w:lang w:val="lt-LT"/>
        </w:rPr>
        <w:lastRenderedPageBreak/>
        <w:t>vykdo technines priemones (operatyvinius perjungimus</w:t>
      </w:r>
      <w:r w:rsidR="00E156E3">
        <w:rPr>
          <w:rFonts w:ascii="Trebuchet MS" w:hAnsi="Trebuchet MS" w:cs="Arial"/>
          <w:sz w:val="22"/>
          <w:szCs w:val="22"/>
          <w:lang w:val="lt-LT"/>
        </w:rPr>
        <w:t xml:space="preserve"> ir kilnojamų įžemiklių uždėjimus/nuėmimus</w:t>
      </w:r>
      <w:r w:rsidRPr="00F27993">
        <w:rPr>
          <w:rFonts w:ascii="Trebuchet MS" w:hAnsi="Trebuchet MS" w:cs="Arial"/>
          <w:sz w:val="22"/>
          <w:szCs w:val="22"/>
          <w:lang w:val="lt-LT"/>
        </w:rPr>
        <w:t>) pagal PV komandas ir potvarkius;</w:t>
      </w:r>
    </w:p>
    <w:p w14:paraId="3137CB96" w14:textId="451CE908" w:rsidR="00465C97" w:rsidRPr="00F27993" w:rsidRDefault="00465C97" w:rsidP="00243974">
      <w:pPr>
        <w:pStyle w:val="BodyText"/>
        <w:numPr>
          <w:ilvl w:val="1"/>
          <w:numId w:val="1"/>
        </w:numPr>
        <w:spacing w:line="360" w:lineRule="auto"/>
        <w:ind w:left="0" w:firstLine="720"/>
        <w:jc w:val="both"/>
        <w:rPr>
          <w:rFonts w:ascii="Trebuchet MS" w:hAnsi="Trebuchet MS" w:cs="Arial"/>
          <w:sz w:val="22"/>
          <w:szCs w:val="22"/>
          <w:lang w:val="lt-LT"/>
        </w:rPr>
      </w:pPr>
      <w:r w:rsidRPr="00F27993">
        <w:rPr>
          <w:rFonts w:ascii="Trebuchet MS" w:hAnsi="Trebuchet MS" w:cs="Arial"/>
          <w:sz w:val="22"/>
          <w:szCs w:val="22"/>
          <w:lang w:val="lt-LT"/>
        </w:rPr>
        <w:t>vadovaudamasis galiojančia operatyvinių perjungimų instrukcija, rengia perjungimų lapelius.</w:t>
      </w:r>
    </w:p>
    <w:p w14:paraId="7EA4861A" w14:textId="762D50E3" w:rsidR="00465C97" w:rsidRPr="00F27993" w:rsidRDefault="00465C97" w:rsidP="00243974">
      <w:pPr>
        <w:pStyle w:val="BodyText"/>
        <w:numPr>
          <w:ilvl w:val="0"/>
          <w:numId w:val="1"/>
        </w:numPr>
        <w:spacing w:line="360" w:lineRule="auto"/>
        <w:ind w:left="0" w:firstLine="720"/>
        <w:jc w:val="both"/>
        <w:rPr>
          <w:rFonts w:ascii="Trebuchet MS" w:hAnsi="Trebuchet MS" w:cs="Arial"/>
          <w:b/>
          <w:bCs/>
          <w:sz w:val="22"/>
          <w:szCs w:val="22"/>
          <w:lang w:val="lt-LT"/>
        </w:rPr>
      </w:pPr>
      <w:r w:rsidRPr="00F27993">
        <w:rPr>
          <w:rFonts w:ascii="Trebuchet MS" w:hAnsi="Trebuchet MS" w:cs="Arial"/>
          <w:b/>
          <w:bCs/>
          <w:sz w:val="22"/>
          <w:szCs w:val="22"/>
          <w:lang w:val="lt-LT"/>
        </w:rPr>
        <w:t>Budintis darbuotojas</w:t>
      </w:r>
      <w:r w:rsidR="00244920" w:rsidRPr="00F27993">
        <w:rPr>
          <w:rFonts w:ascii="Trebuchet MS" w:hAnsi="Trebuchet MS" w:cs="Arial"/>
          <w:b/>
          <w:bCs/>
          <w:sz w:val="22"/>
          <w:szCs w:val="22"/>
          <w:lang w:val="lt-LT"/>
        </w:rPr>
        <w:t xml:space="preserve"> (BD)</w:t>
      </w:r>
      <w:r w:rsidRPr="00F27993">
        <w:rPr>
          <w:rFonts w:ascii="Trebuchet MS" w:hAnsi="Trebuchet MS" w:cs="Arial"/>
          <w:b/>
          <w:bCs/>
          <w:sz w:val="22"/>
          <w:szCs w:val="22"/>
          <w:lang w:val="lt-LT"/>
        </w:rPr>
        <w:t>:</w:t>
      </w:r>
    </w:p>
    <w:p w14:paraId="08B9899C" w14:textId="3A7CADA5" w:rsidR="00465C97" w:rsidRPr="00F27993" w:rsidRDefault="00465C97" w:rsidP="00243974">
      <w:pPr>
        <w:pStyle w:val="BodyText"/>
        <w:numPr>
          <w:ilvl w:val="1"/>
          <w:numId w:val="1"/>
        </w:numPr>
        <w:spacing w:line="360" w:lineRule="auto"/>
        <w:ind w:left="0" w:firstLine="720"/>
        <w:jc w:val="both"/>
        <w:rPr>
          <w:rFonts w:ascii="Trebuchet MS" w:hAnsi="Trebuchet MS" w:cs="Arial"/>
          <w:sz w:val="22"/>
          <w:szCs w:val="22"/>
          <w:lang w:val="lt-LT"/>
        </w:rPr>
      </w:pPr>
      <w:r w:rsidRPr="00F27993">
        <w:rPr>
          <w:rFonts w:ascii="Trebuchet MS" w:hAnsi="Trebuchet MS" w:cs="Arial"/>
          <w:sz w:val="22"/>
          <w:szCs w:val="22"/>
          <w:lang w:val="lt-LT"/>
        </w:rPr>
        <w:t>savo aptarnaujamame objekte vykdo perjungimų vykdytojo funkcijas;</w:t>
      </w:r>
    </w:p>
    <w:p w14:paraId="50E0EA61" w14:textId="6E946016" w:rsidR="00465C97" w:rsidRPr="00F27993" w:rsidRDefault="00465C97" w:rsidP="00243974">
      <w:pPr>
        <w:pStyle w:val="BodyText"/>
        <w:numPr>
          <w:ilvl w:val="1"/>
          <w:numId w:val="1"/>
        </w:numPr>
        <w:spacing w:line="360" w:lineRule="auto"/>
        <w:ind w:left="0" w:firstLine="720"/>
        <w:jc w:val="both"/>
        <w:rPr>
          <w:rFonts w:ascii="Trebuchet MS" w:hAnsi="Trebuchet MS" w:cs="Arial"/>
          <w:sz w:val="22"/>
          <w:szCs w:val="22"/>
          <w:lang w:val="lt-LT"/>
        </w:rPr>
      </w:pPr>
      <w:r w:rsidRPr="00F27993">
        <w:rPr>
          <w:rFonts w:ascii="Trebuchet MS" w:hAnsi="Trebuchet MS" w:cs="Arial"/>
          <w:sz w:val="22"/>
          <w:szCs w:val="22"/>
          <w:lang w:val="lt-LT"/>
        </w:rPr>
        <w:t xml:space="preserve">savo aptarnaujamame objekte vykdo dalį </w:t>
      </w:r>
      <w:r w:rsidR="00F21D40" w:rsidRPr="00F27993">
        <w:rPr>
          <w:rFonts w:ascii="Trebuchet MS" w:hAnsi="Trebuchet MS" w:cs="Arial"/>
          <w:sz w:val="22"/>
          <w:szCs w:val="22"/>
          <w:lang w:val="lt-LT"/>
        </w:rPr>
        <w:t>DK</w:t>
      </w:r>
      <w:r w:rsidRPr="00F27993">
        <w:rPr>
          <w:rFonts w:ascii="Trebuchet MS" w:hAnsi="Trebuchet MS" w:cs="Arial"/>
          <w:sz w:val="22"/>
          <w:szCs w:val="22"/>
          <w:lang w:val="lt-LT"/>
        </w:rPr>
        <w:t xml:space="preserve"> funkcijų (</w:t>
      </w:r>
      <w:r w:rsidR="009D567A">
        <w:rPr>
          <w:rFonts w:ascii="Trebuchet MS" w:hAnsi="Trebuchet MS" w:cs="Arial"/>
          <w:sz w:val="22"/>
          <w:szCs w:val="22"/>
          <w:lang w:val="lt-LT"/>
        </w:rPr>
        <w:t>1</w:t>
      </w:r>
      <w:r w:rsidR="009D567A" w:rsidRPr="00F27993">
        <w:rPr>
          <w:rFonts w:ascii="Trebuchet MS" w:hAnsi="Trebuchet MS" w:cs="Arial"/>
          <w:sz w:val="22"/>
          <w:szCs w:val="22"/>
          <w:lang w:val="lt-LT"/>
        </w:rPr>
        <w:t xml:space="preserve"> </w:t>
      </w:r>
      <w:r w:rsidRPr="00F27993">
        <w:rPr>
          <w:rFonts w:ascii="Trebuchet MS" w:hAnsi="Trebuchet MS" w:cs="Arial"/>
          <w:sz w:val="22"/>
          <w:szCs w:val="22"/>
          <w:lang w:val="lt-LT"/>
        </w:rPr>
        <w:t>priedas) t.</w:t>
      </w:r>
      <w:r w:rsidR="00B7619E">
        <w:rPr>
          <w:rFonts w:ascii="Trebuchet MS" w:hAnsi="Trebuchet MS" w:cs="Arial"/>
          <w:sz w:val="22"/>
          <w:szCs w:val="22"/>
          <w:lang w:val="lt-LT"/>
        </w:rPr>
        <w:t xml:space="preserve"> </w:t>
      </w:r>
      <w:r w:rsidRPr="00F27993">
        <w:rPr>
          <w:rFonts w:ascii="Trebuchet MS" w:hAnsi="Trebuchet MS" w:cs="Arial"/>
          <w:sz w:val="22"/>
          <w:szCs w:val="22"/>
          <w:lang w:val="lt-LT"/>
        </w:rPr>
        <w:t>y.:</w:t>
      </w:r>
    </w:p>
    <w:p w14:paraId="5F8C7ABB" w14:textId="53863732" w:rsidR="00465C97" w:rsidRPr="00F27993" w:rsidRDefault="00465C97" w:rsidP="00243974">
      <w:pPr>
        <w:pStyle w:val="BodyText"/>
        <w:numPr>
          <w:ilvl w:val="2"/>
          <w:numId w:val="1"/>
        </w:numPr>
        <w:spacing w:line="360" w:lineRule="auto"/>
        <w:ind w:left="0" w:firstLine="720"/>
        <w:jc w:val="both"/>
        <w:rPr>
          <w:rFonts w:ascii="Trebuchet MS" w:hAnsi="Trebuchet MS" w:cs="Arial"/>
          <w:sz w:val="22"/>
          <w:szCs w:val="22"/>
          <w:lang w:val="lt-LT"/>
        </w:rPr>
      </w:pPr>
      <w:r w:rsidRPr="00F27993">
        <w:rPr>
          <w:rFonts w:ascii="Trebuchet MS" w:hAnsi="Trebuchet MS" w:cs="Arial"/>
          <w:sz w:val="22"/>
          <w:szCs w:val="22"/>
          <w:lang w:val="lt-LT"/>
        </w:rPr>
        <w:t xml:space="preserve">gauna iš darbų vadovo nurodymą darbams atlikti ir vadovaudamasis </w:t>
      </w:r>
      <w:r w:rsidR="00A37D92" w:rsidRPr="00F27993">
        <w:rPr>
          <w:rFonts w:ascii="Trebuchet MS" w:hAnsi="Trebuchet MS" w:cs="Arial"/>
          <w:sz w:val="22"/>
          <w:szCs w:val="22"/>
          <w:lang w:val="lt-LT"/>
        </w:rPr>
        <w:t>14.2</w:t>
      </w:r>
      <w:r w:rsidRPr="00F27993">
        <w:rPr>
          <w:rFonts w:ascii="Trebuchet MS" w:hAnsi="Trebuchet MS" w:cs="Arial"/>
          <w:sz w:val="22"/>
          <w:szCs w:val="22"/>
          <w:lang w:val="lt-LT"/>
        </w:rPr>
        <w:t xml:space="preserve"> </w:t>
      </w:r>
      <w:r w:rsidR="00D90F0E" w:rsidRPr="00F27993">
        <w:rPr>
          <w:rFonts w:ascii="Trebuchet MS" w:hAnsi="Trebuchet MS" w:cs="Arial"/>
          <w:sz w:val="22"/>
          <w:szCs w:val="22"/>
          <w:lang w:val="lt-LT"/>
        </w:rPr>
        <w:t>p</w:t>
      </w:r>
      <w:r w:rsidR="00D90F0E">
        <w:rPr>
          <w:rFonts w:ascii="Trebuchet MS" w:hAnsi="Trebuchet MS" w:cs="Arial"/>
          <w:sz w:val="22"/>
          <w:szCs w:val="22"/>
          <w:lang w:val="lt-LT"/>
        </w:rPr>
        <w:t>apunkčio</w:t>
      </w:r>
      <w:r w:rsidR="00D90F0E" w:rsidRPr="00F27993">
        <w:rPr>
          <w:rFonts w:ascii="Trebuchet MS" w:hAnsi="Trebuchet MS" w:cs="Arial"/>
          <w:sz w:val="22"/>
          <w:szCs w:val="22"/>
          <w:lang w:val="lt-LT"/>
        </w:rPr>
        <w:t xml:space="preserve"> </w:t>
      </w:r>
      <w:r w:rsidRPr="00F27993">
        <w:rPr>
          <w:rFonts w:ascii="Trebuchet MS" w:hAnsi="Trebuchet MS" w:cs="Arial"/>
          <w:sz w:val="22"/>
          <w:szCs w:val="22"/>
          <w:lang w:val="lt-LT"/>
        </w:rPr>
        <w:t>reikalavimais patikrina nurodymo teisingumą;</w:t>
      </w:r>
    </w:p>
    <w:p w14:paraId="2B4D3C90" w14:textId="14018424" w:rsidR="00465C97" w:rsidRPr="00F27993" w:rsidRDefault="00465C97" w:rsidP="00243974">
      <w:pPr>
        <w:pStyle w:val="BodyText"/>
        <w:numPr>
          <w:ilvl w:val="2"/>
          <w:numId w:val="1"/>
        </w:numPr>
        <w:tabs>
          <w:tab w:val="left" w:pos="993"/>
        </w:tabs>
        <w:spacing w:line="360" w:lineRule="auto"/>
        <w:ind w:left="0" w:firstLine="720"/>
        <w:jc w:val="both"/>
        <w:rPr>
          <w:rFonts w:ascii="Trebuchet MS" w:hAnsi="Trebuchet MS" w:cs="Arial"/>
          <w:sz w:val="22"/>
          <w:szCs w:val="22"/>
          <w:lang w:val="lt-LT"/>
        </w:rPr>
      </w:pPr>
      <w:r w:rsidRPr="00F27993">
        <w:rPr>
          <w:rFonts w:ascii="Trebuchet MS" w:hAnsi="Trebuchet MS" w:cs="Arial"/>
          <w:sz w:val="22"/>
          <w:szCs w:val="22"/>
          <w:lang w:val="lt-LT"/>
        </w:rPr>
        <w:t>gavęs iš PV leidimą vykdyti darbus „iki“, darbų vykdytojui leidžia ruošti darbo vietą ir leisti dirbti</w:t>
      </w:r>
      <w:r w:rsidR="00233EAF" w:rsidRPr="00F27993">
        <w:rPr>
          <w:rFonts w:ascii="Trebuchet MS" w:hAnsi="Trebuchet MS" w:cs="Arial"/>
          <w:sz w:val="22"/>
          <w:szCs w:val="22"/>
          <w:lang w:val="lt-LT"/>
        </w:rPr>
        <w:t>. Leidimas dirbti „iki</w:t>
      </w:r>
      <w:r w:rsidR="00D90F0E">
        <w:rPr>
          <w:rFonts w:ascii="Trebuchet MS" w:hAnsi="Trebuchet MS" w:cs="Arial"/>
          <w:sz w:val="22"/>
          <w:szCs w:val="22"/>
          <w:lang w:val="lt-LT"/>
        </w:rPr>
        <w:t>“</w:t>
      </w:r>
      <w:r w:rsidR="00B7619E">
        <w:rPr>
          <w:rFonts w:ascii="Trebuchet MS" w:hAnsi="Trebuchet MS" w:cs="Arial"/>
          <w:sz w:val="22"/>
          <w:szCs w:val="22"/>
          <w:lang w:val="lt-LT"/>
        </w:rPr>
        <w:t xml:space="preserve"> </w:t>
      </w:r>
      <w:r w:rsidR="00233EAF" w:rsidRPr="00F27993">
        <w:rPr>
          <w:rFonts w:ascii="Trebuchet MS" w:hAnsi="Trebuchet MS" w:cs="Arial"/>
          <w:sz w:val="22"/>
          <w:szCs w:val="22"/>
          <w:lang w:val="lt-LT"/>
        </w:rPr>
        <w:t xml:space="preserve"> įforminamas operatyviniame žurnale</w:t>
      </w:r>
      <w:r w:rsidRPr="00F27993">
        <w:rPr>
          <w:rFonts w:ascii="Trebuchet MS" w:hAnsi="Trebuchet MS" w:cs="Arial"/>
          <w:sz w:val="22"/>
          <w:szCs w:val="22"/>
          <w:lang w:val="lt-LT"/>
        </w:rPr>
        <w:t>;</w:t>
      </w:r>
    </w:p>
    <w:p w14:paraId="4D1937FA" w14:textId="6FDFDB75" w:rsidR="00465C97" w:rsidRPr="00F27993" w:rsidRDefault="00465C97" w:rsidP="00243974">
      <w:pPr>
        <w:pStyle w:val="BodyText"/>
        <w:numPr>
          <w:ilvl w:val="2"/>
          <w:numId w:val="1"/>
        </w:numPr>
        <w:tabs>
          <w:tab w:val="left" w:pos="993"/>
        </w:tabs>
        <w:spacing w:line="360" w:lineRule="auto"/>
        <w:ind w:left="0" w:firstLine="720"/>
        <w:jc w:val="both"/>
        <w:rPr>
          <w:rFonts w:ascii="Trebuchet MS" w:hAnsi="Trebuchet MS" w:cs="Arial"/>
          <w:sz w:val="22"/>
          <w:szCs w:val="22"/>
          <w:lang w:val="lt-LT"/>
        </w:rPr>
      </w:pPr>
      <w:r w:rsidRPr="00F27993">
        <w:rPr>
          <w:rFonts w:ascii="Trebuchet MS" w:hAnsi="Trebuchet MS" w:cs="Arial"/>
          <w:sz w:val="22"/>
          <w:szCs w:val="22"/>
          <w:lang w:val="lt-LT"/>
        </w:rPr>
        <w:t>gavęs iš visų darbų vykdytojų, vykdžiusių darbus elektros įrenginyje, pranešimus apie baigtą darbą, sutvarkytą darbo vietą, išvestą brigadą ir leidimą įjungti elektros įrenginį, informuoja PV apie pasirengimą įjungti elektros įrenginį;</w:t>
      </w:r>
    </w:p>
    <w:p w14:paraId="5B855F97" w14:textId="5F6AC846" w:rsidR="00465C97" w:rsidRPr="00F27993" w:rsidRDefault="00465C97" w:rsidP="00243974">
      <w:pPr>
        <w:pStyle w:val="BodyText"/>
        <w:numPr>
          <w:ilvl w:val="2"/>
          <w:numId w:val="1"/>
        </w:numPr>
        <w:spacing w:line="360" w:lineRule="auto"/>
        <w:ind w:left="0" w:firstLine="720"/>
        <w:jc w:val="both"/>
        <w:rPr>
          <w:rFonts w:ascii="Trebuchet MS" w:hAnsi="Trebuchet MS" w:cs="Arial"/>
          <w:sz w:val="22"/>
          <w:szCs w:val="22"/>
          <w:lang w:val="lt-LT"/>
        </w:rPr>
      </w:pPr>
      <w:r w:rsidRPr="00F27993">
        <w:rPr>
          <w:rFonts w:ascii="Trebuchet MS" w:hAnsi="Trebuchet MS" w:cs="Arial"/>
          <w:sz w:val="22"/>
          <w:szCs w:val="22"/>
          <w:lang w:val="lt-LT"/>
        </w:rPr>
        <w:t xml:space="preserve">esant būtinybei atjungtus įrenginius įjungti anksčiau paraiškoje numatyto laiko, PV kreipiasi į BD dėl darbų nutraukimo ir pasirengimo įjungti </w:t>
      </w:r>
      <w:r w:rsidR="00F21D40" w:rsidRPr="00F27993">
        <w:rPr>
          <w:rFonts w:ascii="Trebuchet MS" w:hAnsi="Trebuchet MS" w:cs="Arial"/>
          <w:sz w:val="22"/>
          <w:szCs w:val="22"/>
          <w:lang w:val="lt-LT"/>
        </w:rPr>
        <w:t xml:space="preserve">įtampą į </w:t>
      </w:r>
      <w:r w:rsidRPr="00F27993">
        <w:rPr>
          <w:rFonts w:ascii="Trebuchet MS" w:hAnsi="Trebuchet MS" w:cs="Arial"/>
          <w:sz w:val="22"/>
          <w:szCs w:val="22"/>
          <w:lang w:val="lt-LT"/>
        </w:rPr>
        <w:t xml:space="preserve">įrenginius. BD imasi veiksmų stabdyti vykdomus darbus ir informuoja PV apie pasirengimą </w:t>
      </w:r>
      <w:r w:rsidR="00F21D40" w:rsidRPr="00F27993">
        <w:rPr>
          <w:rFonts w:ascii="Trebuchet MS" w:hAnsi="Trebuchet MS" w:cs="Arial"/>
          <w:sz w:val="22"/>
          <w:szCs w:val="22"/>
          <w:lang w:val="lt-LT"/>
        </w:rPr>
        <w:t>įjungti įtampą į įrenginius</w:t>
      </w:r>
      <w:r w:rsidRPr="00F27993">
        <w:rPr>
          <w:rFonts w:ascii="Trebuchet MS" w:hAnsi="Trebuchet MS" w:cs="Arial"/>
          <w:sz w:val="22"/>
          <w:szCs w:val="22"/>
          <w:lang w:val="lt-LT"/>
        </w:rPr>
        <w:t>;</w:t>
      </w:r>
    </w:p>
    <w:p w14:paraId="26B101AB" w14:textId="269CE0AE" w:rsidR="00465C97" w:rsidRPr="00F27993" w:rsidRDefault="00465C97" w:rsidP="00243974">
      <w:pPr>
        <w:pStyle w:val="BodyText"/>
        <w:numPr>
          <w:ilvl w:val="1"/>
          <w:numId w:val="1"/>
        </w:numPr>
        <w:spacing w:line="360" w:lineRule="auto"/>
        <w:ind w:left="0" w:firstLine="720"/>
        <w:jc w:val="both"/>
        <w:rPr>
          <w:rFonts w:ascii="Trebuchet MS" w:hAnsi="Trebuchet MS" w:cs="Arial"/>
          <w:sz w:val="22"/>
          <w:szCs w:val="22"/>
          <w:lang w:val="lt-LT"/>
        </w:rPr>
      </w:pPr>
      <w:r w:rsidRPr="00F27993">
        <w:rPr>
          <w:rFonts w:ascii="Trebuchet MS" w:hAnsi="Trebuchet MS" w:cs="Arial"/>
          <w:sz w:val="22"/>
          <w:szCs w:val="22"/>
          <w:lang w:val="lt-LT"/>
        </w:rPr>
        <w:t>kai darbai, prižiūrimame objekte bus vykdomi neišjungus įtampos, toli nuo įtampą turinčių dalių, gauna informaciją (Nurodymus) apie planuojamus vykdyti darbus (</w:t>
      </w:r>
      <w:r w:rsidR="009D567A">
        <w:rPr>
          <w:rFonts w:ascii="Trebuchet MS" w:hAnsi="Trebuchet MS" w:cs="Arial"/>
          <w:sz w:val="22"/>
          <w:szCs w:val="22"/>
          <w:lang w:val="lt-LT"/>
        </w:rPr>
        <w:t>1</w:t>
      </w:r>
      <w:r w:rsidR="009D567A" w:rsidRPr="00F27993">
        <w:rPr>
          <w:rFonts w:ascii="Trebuchet MS" w:hAnsi="Trebuchet MS" w:cs="Arial"/>
          <w:sz w:val="22"/>
          <w:szCs w:val="22"/>
          <w:lang w:val="lt-LT"/>
        </w:rPr>
        <w:t xml:space="preserve"> </w:t>
      </w:r>
      <w:r w:rsidRPr="00F27993">
        <w:rPr>
          <w:rFonts w:ascii="Trebuchet MS" w:hAnsi="Trebuchet MS" w:cs="Arial"/>
          <w:sz w:val="22"/>
          <w:szCs w:val="22"/>
          <w:lang w:val="lt-LT"/>
        </w:rPr>
        <w:t>priedas);</w:t>
      </w:r>
    </w:p>
    <w:p w14:paraId="6F99C07B" w14:textId="00476F01" w:rsidR="00465C97" w:rsidRPr="00F27993" w:rsidRDefault="00465C97" w:rsidP="00243974">
      <w:pPr>
        <w:pStyle w:val="BodyText"/>
        <w:numPr>
          <w:ilvl w:val="1"/>
          <w:numId w:val="1"/>
        </w:numPr>
        <w:spacing w:line="360" w:lineRule="auto"/>
        <w:ind w:left="0" w:firstLine="720"/>
        <w:jc w:val="both"/>
        <w:rPr>
          <w:rFonts w:ascii="Trebuchet MS" w:hAnsi="Trebuchet MS" w:cs="Arial"/>
          <w:sz w:val="22"/>
          <w:szCs w:val="22"/>
          <w:lang w:val="lt-LT"/>
        </w:rPr>
      </w:pPr>
      <w:r w:rsidRPr="00F27993">
        <w:rPr>
          <w:rFonts w:ascii="Trebuchet MS" w:hAnsi="Trebuchet MS" w:cs="Arial"/>
          <w:sz w:val="22"/>
          <w:szCs w:val="22"/>
          <w:lang w:val="lt-LT"/>
        </w:rPr>
        <w:t xml:space="preserve">kai vykdomi darbai atjungtose virš 1000 V oro ar kabelių linijose ar jų prijunginiuose, BD tokiems darbams gauna įrenginius operatyviai valdančio PV leidimą. Apie visiškai baigtus darbus praneša </w:t>
      </w:r>
      <w:r w:rsidR="00310B8D" w:rsidRPr="00F27993">
        <w:rPr>
          <w:rFonts w:ascii="Trebuchet MS" w:hAnsi="Trebuchet MS" w:cs="Arial"/>
          <w:sz w:val="22"/>
          <w:szCs w:val="22"/>
          <w:lang w:val="lt-LT"/>
        </w:rPr>
        <w:t xml:space="preserve">įrenginius operatyviai valdančiam </w:t>
      </w:r>
      <w:r w:rsidRPr="00F27993">
        <w:rPr>
          <w:rFonts w:ascii="Trebuchet MS" w:hAnsi="Trebuchet MS" w:cs="Arial"/>
          <w:sz w:val="22"/>
          <w:szCs w:val="22"/>
          <w:lang w:val="lt-LT"/>
        </w:rPr>
        <w:t>PV.</w:t>
      </w:r>
    </w:p>
    <w:p w14:paraId="787A13D5" w14:textId="77777777" w:rsidR="00465C97" w:rsidRPr="00F27993" w:rsidRDefault="00465C97" w:rsidP="00243974">
      <w:pPr>
        <w:pStyle w:val="BodyText"/>
        <w:spacing w:line="360" w:lineRule="auto"/>
        <w:ind w:firstLine="720"/>
        <w:jc w:val="both"/>
        <w:rPr>
          <w:rFonts w:ascii="Trebuchet MS" w:hAnsi="Trebuchet MS" w:cs="Arial"/>
          <w:color w:val="000000" w:themeColor="text1"/>
          <w:sz w:val="22"/>
          <w:szCs w:val="22"/>
          <w:lang w:val="lt-LT"/>
        </w:rPr>
      </w:pPr>
    </w:p>
    <w:p w14:paraId="7E57DAF8" w14:textId="77777777" w:rsidR="00465C97" w:rsidRPr="00F27993" w:rsidRDefault="00465C97" w:rsidP="00243974">
      <w:pPr>
        <w:pStyle w:val="BodyText"/>
        <w:numPr>
          <w:ilvl w:val="0"/>
          <w:numId w:val="1"/>
        </w:numPr>
        <w:spacing w:line="360" w:lineRule="auto"/>
        <w:ind w:left="0" w:firstLine="720"/>
        <w:jc w:val="both"/>
        <w:rPr>
          <w:rFonts w:ascii="Trebuchet MS" w:hAnsi="Trebuchet MS" w:cs="Arial"/>
          <w:b/>
          <w:bCs/>
          <w:sz w:val="22"/>
          <w:szCs w:val="22"/>
          <w:lang w:val="lt-LT"/>
        </w:rPr>
      </w:pPr>
      <w:r w:rsidRPr="00F27993">
        <w:rPr>
          <w:rFonts w:ascii="Trebuchet MS" w:hAnsi="Trebuchet MS" w:cs="Arial"/>
          <w:b/>
          <w:bCs/>
          <w:sz w:val="22"/>
          <w:szCs w:val="22"/>
          <w:lang w:val="lt-LT"/>
        </w:rPr>
        <w:t>Darbų vadovas:</w:t>
      </w:r>
    </w:p>
    <w:p w14:paraId="0B786165" w14:textId="2F7D6CF7" w:rsidR="00465C97" w:rsidRPr="00F27993" w:rsidRDefault="00465C97" w:rsidP="00243974">
      <w:pPr>
        <w:pStyle w:val="BodyText"/>
        <w:numPr>
          <w:ilvl w:val="1"/>
          <w:numId w:val="1"/>
        </w:numPr>
        <w:spacing w:line="360" w:lineRule="auto"/>
        <w:ind w:left="0" w:firstLine="720"/>
        <w:jc w:val="both"/>
        <w:rPr>
          <w:rFonts w:ascii="Trebuchet MS" w:hAnsi="Trebuchet MS" w:cs="Arial"/>
          <w:sz w:val="22"/>
          <w:szCs w:val="22"/>
          <w:lang w:val="lt-LT"/>
        </w:rPr>
      </w:pPr>
      <w:r w:rsidRPr="00F27993">
        <w:rPr>
          <w:rFonts w:ascii="Trebuchet MS" w:hAnsi="Trebuchet MS" w:cs="Arial"/>
          <w:sz w:val="22"/>
          <w:szCs w:val="22"/>
          <w:lang w:val="lt-LT"/>
        </w:rPr>
        <w:t xml:space="preserve">teikia </w:t>
      </w:r>
      <w:r w:rsidR="00C241F2" w:rsidRPr="00F27993">
        <w:rPr>
          <w:rFonts w:ascii="Trebuchet MS" w:hAnsi="Trebuchet MS" w:cs="Arial"/>
          <w:sz w:val="22"/>
          <w:szCs w:val="22"/>
          <w:lang w:val="lt-LT"/>
        </w:rPr>
        <w:t>PDA</w:t>
      </w:r>
      <w:r w:rsidRPr="00F27993">
        <w:rPr>
          <w:rFonts w:ascii="Trebuchet MS" w:hAnsi="Trebuchet MS" w:cs="Arial"/>
          <w:sz w:val="22"/>
          <w:szCs w:val="22"/>
          <w:lang w:val="lt-LT"/>
        </w:rPr>
        <w:t xml:space="preserve"> </w:t>
      </w:r>
      <w:r w:rsidR="00624DE5" w:rsidRPr="00F27993">
        <w:rPr>
          <w:rFonts w:ascii="Trebuchet MS" w:hAnsi="Trebuchet MS" w:cs="Arial"/>
          <w:sz w:val="22"/>
          <w:szCs w:val="22"/>
          <w:lang w:val="lt-LT"/>
        </w:rPr>
        <w:t>Užsakovui</w:t>
      </w:r>
      <w:r w:rsidR="00FF09D0" w:rsidRPr="00F27993">
        <w:rPr>
          <w:rFonts w:ascii="Trebuchet MS" w:hAnsi="Trebuchet MS" w:cs="Arial"/>
          <w:sz w:val="22"/>
          <w:szCs w:val="22"/>
          <w:lang w:val="lt-LT"/>
        </w:rPr>
        <w:t xml:space="preserve"> ir DK</w:t>
      </w:r>
      <w:r w:rsidRPr="00F27993">
        <w:rPr>
          <w:rFonts w:ascii="Trebuchet MS" w:hAnsi="Trebuchet MS" w:cs="Arial"/>
          <w:sz w:val="22"/>
          <w:szCs w:val="22"/>
          <w:lang w:val="lt-LT"/>
        </w:rPr>
        <w:t>, derina jų apimtis ir terminus (1</w:t>
      </w:r>
      <w:r w:rsidR="00BB0F59" w:rsidRPr="00F27993">
        <w:rPr>
          <w:rFonts w:ascii="Trebuchet MS" w:hAnsi="Trebuchet MS" w:cs="Arial"/>
          <w:sz w:val="22"/>
          <w:szCs w:val="22"/>
          <w:lang w:val="lt-LT"/>
        </w:rPr>
        <w:t xml:space="preserve"> </w:t>
      </w:r>
      <w:r w:rsidRPr="00F27993">
        <w:rPr>
          <w:rFonts w:ascii="Trebuchet MS" w:hAnsi="Trebuchet MS" w:cs="Arial"/>
          <w:sz w:val="22"/>
          <w:szCs w:val="22"/>
          <w:lang w:val="lt-LT"/>
        </w:rPr>
        <w:t>prieda</w:t>
      </w:r>
      <w:r w:rsidR="009D567A">
        <w:rPr>
          <w:rFonts w:ascii="Trebuchet MS" w:hAnsi="Trebuchet MS" w:cs="Arial"/>
          <w:sz w:val="22"/>
          <w:szCs w:val="22"/>
          <w:lang w:val="lt-LT"/>
        </w:rPr>
        <w:t>s</w:t>
      </w:r>
      <w:r w:rsidRPr="00F27993">
        <w:rPr>
          <w:rFonts w:ascii="Trebuchet MS" w:hAnsi="Trebuchet MS" w:cs="Arial"/>
          <w:sz w:val="22"/>
          <w:szCs w:val="22"/>
          <w:lang w:val="lt-LT"/>
        </w:rPr>
        <w:t>);</w:t>
      </w:r>
    </w:p>
    <w:p w14:paraId="243D1890" w14:textId="32750D7C" w:rsidR="00465C97" w:rsidRPr="00F27993" w:rsidRDefault="00C241F2" w:rsidP="00243974">
      <w:pPr>
        <w:pStyle w:val="BodyText"/>
        <w:numPr>
          <w:ilvl w:val="1"/>
          <w:numId w:val="1"/>
        </w:numPr>
        <w:spacing w:line="360" w:lineRule="auto"/>
        <w:ind w:left="0" w:firstLine="720"/>
        <w:jc w:val="both"/>
        <w:rPr>
          <w:rFonts w:ascii="Trebuchet MS" w:hAnsi="Trebuchet MS" w:cs="Arial"/>
          <w:sz w:val="22"/>
          <w:szCs w:val="22"/>
          <w:lang w:val="lt-LT"/>
        </w:rPr>
      </w:pPr>
      <w:r w:rsidRPr="00F27993">
        <w:rPr>
          <w:rFonts w:ascii="Trebuchet MS" w:hAnsi="Trebuchet MS" w:cs="Arial"/>
          <w:sz w:val="22"/>
          <w:szCs w:val="22"/>
          <w:lang w:val="lt-LT"/>
        </w:rPr>
        <w:t xml:space="preserve">ne vėliau, kaip </w:t>
      </w:r>
      <w:r w:rsidR="00FF09D0" w:rsidRPr="00F27993">
        <w:rPr>
          <w:rFonts w:ascii="Trebuchet MS" w:hAnsi="Trebuchet MS" w:cs="Arial"/>
          <w:sz w:val="22"/>
          <w:szCs w:val="22"/>
          <w:lang w:val="lt-LT"/>
        </w:rPr>
        <w:t>dvi</w:t>
      </w:r>
      <w:r w:rsidRPr="00F27993">
        <w:rPr>
          <w:rFonts w:ascii="Trebuchet MS" w:hAnsi="Trebuchet MS" w:cs="Arial"/>
          <w:sz w:val="22"/>
          <w:szCs w:val="22"/>
          <w:lang w:val="lt-LT"/>
        </w:rPr>
        <w:t xml:space="preserve"> darbo dien</w:t>
      </w:r>
      <w:r w:rsidR="00FF09D0" w:rsidRPr="00F27993">
        <w:rPr>
          <w:rFonts w:ascii="Trebuchet MS" w:hAnsi="Trebuchet MS" w:cs="Arial"/>
          <w:sz w:val="22"/>
          <w:szCs w:val="22"/>
          <w:lang w:val="lt-LT"/>
        </w:rPr>
        <w:t xml:space="preserve">os </w:t>
      </w:r>
      <w:r w:rsidRPr="00F27993">
        <w:rPr>
          <w:rFonts w:ascii="Trebuchet MS" w:hAnsi="Trebuchet MS" w:cs="Arial"/>
          <w:sz w:val="22"/>
          <w:szCs w:val="22"/>
          <w:lang w:val="lt-LT"/>
        </w:rPr>
        <w:t xml:space="preserve">iki darbų pradžios, </w:t>
      </w:r>
      <w:r w:rsidR="00465C97" w:rsidRPr="00F27993">
        <w:rPr>
          <w:rFonts w:ascii="Trebuchet MS" w:hAnsi="Trebuchet MS" w:cs="Arial"/>
          <w:sz w:val="22"/>
          <w:szCs w:val="22"/>
          <w:lang w:val="lt-LT"/>
        </w:rPr>
        <w:t>pateikia DK nurodym</w:t>
      </w:r>
      <w:r w:rsidR="00B4308C" w:rsidRPr="00F27993">
        <w:rPr>
          <w:rFonts w:ascii="Trebuchet MS" w:hAnsi="Trebuchet MS" w:cs="Arial"/>
          <w:sz w:val="22"/>
          <w:szCs w:val="22"/>
          <w:lang w:val="lt-LT"/>
        </w:rPr>
        <w:t>us/pavedimus</w:t>
      </w:r>
      <w:r w:rsidR="00465C97" w:rsidRPr="00F27993">
        <w:rPr>
          <w:rFonts w:ascii="Trebuchet MS" w:hAnsi="Trebuchet MS" w:cs="Arial"/>
          <w:sz w:val="22"/>
          <w:szCs w:val="22"/>
          <w:lang w:val="lt-LT"/>
        </w:rPr>
        <w:t xml:space="preserve"> darbams atlikti;</w:t>
      </w:r>
    </w:p>
    <w:p w14:paraId="56E420FB" w14:textId="77777777" w:rsidR="00465C97" w:rsidRPr="00F27993" w:rsidRDefault="00465C97" w:rsidP="00243974">
      <w:pPr>
        <w:pStyle w:val="BodyText"/>
        <w:numPr>
          <w:ilvl w:val="1"/>
          <w:numId w:val="1"/>
        </w:numPr>
        <w:spacing w:line="360" w:lineRule="auto"/>
        <w:ind w:left="0" w:firstLine="720"/>
        <w:jc w:val="both"/>
        <w:rPr>
          <w:rFonts w:ascii="Trebuchet MS" w:hAnsi="Trebuchet MS" w:cs="Arial"/>
          <w:sz w:val="22"/>
          <w:szCs w:val="22"/>
          <w:lang w:val="lt-LT"/>
        </w:rPr>
      </w:pPr>
      <w:r w:rsidRPr="00F27993">
        <w:rPr>
          <w:rFonts w:ascii="Trebuchet MS" w:hAnsi="Trebuchet MS" w:cs="Arial"/>
          <w:sz w:val="22"/>
          <w:szCs w:val="22"/>
          <w:lang w:val="lt-LT"/>
        </w:rPr>
        <w:t>paskiria ir instruktuoja darbų vykdytoją (prižiūrintįjį);</w:t>
      </w:r>
    </w:p>
    <w:p w14:paraId="206F0E2D" w14:textId="67D7D940" w:rsidR="00C04188" w:rsidRPr="00F27993" w:rsidRDefault="00C04188" w:rsidP="00243974">
      <w:pPr>
        <w:pStyle w:val="BodyText"/>
        <w:numPr>
          <w:ilvl w:val="1"/>
          <w:numId w:val="1"/>
        </w:numPr>
        <w:spacing w:line="360" w:lineRule="auto"/>
        <w:ind w:left="0" w:firstLine="720"/>
        <w:jc w:val="both"/>
        <w:rPr>
          <w:rFonts w:ascii="Trebuchet MS" w:hAnsi="Trebuchet MS" w:cs="Arial"/>
          <w:sz w:val="22"/>
          <w:szCs w:val="22"/>
          <w:lang w:val="lt-LT"/>
        </w:rPr>
      </w:pPr>
      <w:r>
        <w:rPr>
          <w:rFonts w:ascii="Trebuchet MS" w:hAnsi="Trebuchet MS" w:cs="Arial"/>
          <w:sz w:val="22"/>
          <w:szCs w:val="22"/>
          <w:lang w:val="lt-LT"/>
        </w:rPr>
        <w:t>baigus brigadai darbą, darbų vadovas turi informuoti užsakovą apie atliktus darbus</w:t>
      </w:r>
      <w:r w:rsidR="00952B04">
        <w:rPr>
          <w:rFonts w:ascii="Trebuchet MS" w:hAnsi="Trebuchet MS" w:cs="Arial"/>
          <w:sz w:val="22"/>
          <w:szCs w:val="22"/>
          <w:lang w:val="lt-LT"/>
        </w:rPr>
        <w:t>.</w:t>
      </w:r>
    </w:p>
    <w:p w14:paraId="003FC20B" w14:textId="77777777" w:rsidR="00465C97" w:rsidRPr="00F27993" w:rsidRDefault="00465C97" w:rsidP="00243974">
      <w:pPr>
        <w:pStyle w:val="BodyText"/>
        <w:spacing w:line="360" w:lineRule="auto"/>
        <w:ind w:left="360"/>
        <w:jc w:val="both"/>
        <w:rPr>
          <w:rFonts w:ascii="Trebuchet MS" w:hAnsi="Trebuchet MS" w:cs="Arial"/>
          <w:color w:val="000000" w:themeColor="text1"/>
          <w:sz w:val="22"/>
          <w:szCs w:val="22"/>
          <w:lang w:val="lt-LT"/>
        </w:rPr>
      </w:pPr>
    </w:p>
    <w:p w14:paraId="2903D45F" w14:textId="77777777" w:rsidR="00465C97" w:rsidRPr="00F27993" w:rsidRDefault="00465C97" w:rsidP="00243974">
      <w:pPr>
        <w:pStyle w:val="BodyText"/>
        <w:numPr>
          <w:ilvl w:val="0"/>
          <w:numId w:val="1"/>
        </w:numPr>
        <w:spacing w:line="360" w:lineRule="auto"/>
        <w:ind w:left="567" w:hanging="567"/>
        <w:jc w:val="both"/>
        <w:rPr>
          <w:rFonts w:ascii="Trebuchet MS" w:hAnsi="Trebuchet MS" w:cs="Arial"/>
          <w:b/>
          <w:bCs/>
          <w:sz w:val="22"/>
          <w:szCs w:val="22"/>
          <w:lang w:val="lt-LT"/>
        </w:rPr>
      </w:pPr>
      <w:r w:rsidRPr="00F27993">
        <w:rPr>
          <w:rFonts w:ascii="Trebuchet MS" w:hAnsi="Trebuchet MS" w:cs="Arial"/>
          <w:b/>
          <w:bCs/>
          <w:sz w:val="22"/>
          <w:szCs w:val="22"/>
          <w:lang w:val="lt-LT"/>
        </w:rPr>
        <w:t>Darbų vykdytojas (prižiūrintysis):</w:t>
      </w:r>
    </w:p>
    <w:p w14:paraId="12F71915" w14:textId="1129E074" w:rsidR="00465C97" w:rsidRPr="00F27993" w:rsidRDefault="00465C97" w:rsidP="00243974">
      <w:pPr>
        <w:pStyle w:val="BodyText"/>
        <w:numPr>
          <w:ilvl w:val="1"/>
          <w:numId w:val="1"/>
        </w:numPr>
        <w:spacing w:line="360" w:lineRule="auto"/>
        <w:ind w:left="1134" w:hanging="567"/>
        <w:jc w:val="both"/>
        <w:rPr>
          <w:rFonts w:ascii="Trebuchet MS" w:hAnsi="Trebuchet MS" w:cs="Arial"/>
          <w:b/>
          <w:bCs/>
          <w:sz w:val="22"/>
          <w:szCs w:val="22"/>
          <w:lang w:val="lt-LT"/>
        </w:rPr>
      </w:pPr>
      <w:r w:rsidRPr="00F27993">
        <w:rPr>
          <w:rFonts w:ascii="Trebuchet MS" w:hAnsi="Trebuchet MS" w:cs="Arial"/>
          <w:sz w:val="22"/>
          <w:szCs w:val="22"/>
          <w:lang w:val="lt-LT"/>
        </w:rPr>
        <w:t>gavęs nurodymą</w:t>
      </w:r>
      <w:r w:rsidR="00B4308C" w:rsidRPr="00F27993">
        <w:rPr>
          <w:rFonts w:ascii="Trebuchet MS" w:hAnsi="Trebuchet MS" w:cs="Arial"/>
          <w:sz w:val="22"/>
          <w:szCs w:val="22"/>
          <w:lang w:val="lt-LT"/>
        </w:rPr>
        <w:t>/pavedimą</w:t>
      </w:r>
      <w:r w:rsidRPr="00F27993">
        <w:rPr>
          <w:rFonts w:ascii="Trebuchet MS" w:hAnsi="Trebuchet MS" w:cs="Arial"/>
          <w:sz w:val="22"/>
          <w:szCs w:val="22"/>
          <w:lang w:val="lt-LT"/>
        </w:rPr>
        <w:t xml:space="preserve"> darbams atlikti, leidimą ruošti darbo vietą ir leisti dirbti bei išklausęs darbų vadovo instruktažą, pradeda darbų pagal nurodymą</w:t>
      </w:r>
      <w:r w:rsidR="00370C96" w:rsidRPr="00F27993">
        <w:rPr>
          <w:rFonts w:ascii="Trebuchet MS" w:hAnsi="Trebuchet MS" w:cs="Arial"/>
          <w:sz w:val="22"/>
          <w:szCs w:val="22"/>
          <w:lang w:val="lt-LT"/>
        </w:rPr>
        <w:t>/pavedimą</w:t>
      </w:r>
      <w:r w:rsidRPr="00F27993">
        <w:rPr>
          <w:rFonts w:ascii="Trebuchet MS" w:hAnsi="Trebuchet MS" w:cs="Arial"/>
          <w:sz w:val="22"/>
          <w:szCs w:val="22"/>
          <w:lang w:val="lt-LT"/>
        </w:rPr>
        <w:t xml:space="preserve"> organizavimą;</w:t>
      </w:r>
    </w:p>
    <w:p w14:paraId="2C89F0F4" w14:textId="1866D37B" w:rsidR="00465C97" w:rsidRPr="00F27993" w:rsidRDefault="00CF73CA" w:rsidP="00243974">
      <w:pPr>
        <w:pStyle w:val="BodyText"/>
        <w:numPr>
          <w:ilvl w:val="1"/>
          <w:numId w:val="1"/>
        </w:numPr>
        <w:spacing w:line="360" w:lineRule="auto"/>
        <w:ind w:left="1134" w:hanging="567"/>
        <w:jc w:val="both"/>
        <w:rPr>
          <w:rFonts w:ascii="Trebuchet MS" w:hAnsi="Trebuchet MS" w:cs="Arial"/>
          <w:b/>
          <w:bCs/>
          <w:sz w:val="22"/>
          <w:szCs w:val="22"/>
          <w:lang w:val="lt-LT"/>
        </w:rPr>
      </w:pPr>
      <w:r w:rsidRPr="00F27993">
        <w:rPr>
          <w:rFonts w:ascii="Trebuchet MS" w:hAnsi="Trebuchet MS" w:cs="Arial"/>
          <w:sz w:val="22"/>
          <w:szCs w:val="22"/>
          <w:lang w:val="lt-LT"/>
        </w:rPr>
        <w:t xml:space="preserve">gavęs iš DK leidimą </w:t>
      </w:r>
      <w:r w:rsidR="00465C97" w:rsidRPr="00F27993">
        <w:rPr>
          <w:rFonts w:ascii="Trebuchet MS" w:hAnsi="Trebuchet MS" w:cs="Arial"/>
          <w:sz w:val="22"/>
          <w:szCs w:val="22"/>
          <w:lang w:val="lt-LT"/>
        </w:rPr>
        <w:t>ruošia darbo vietą</w:t>
      </w:r>
      <w:r w:rsidR="00244920" w:rsidRPr="00F27993">
        <w:rPr>
          <w:rFonts w:ascii="Trebuchet MS" w:hAnsi="Trebuchet MS" w:cs="Arial"/>
          <w:sz w:val="22"/>
          <w:szCs w:val="22"/>
          <w:lang w:val="lt-LT"/>
        </w:rPr>
        <w:t xml:space="preserve"> </w:t>
      </w:r>
      <w:r w:rsidR="00D32962" w:rsidRPr="00F27993">
        <w:rPr>
          <w:rFonts w:ascii="Trebuchet MS" w:hAnsi="Trebuchet MS" w:cs="Arial"/>
          <w:sz w:val="22"/>
          <w:szCs w:val="22"/>
          <w:lang w:val="lt-LT"/>
        </w:rPr>
        <w:t>(</w:t>
      </w:r>
      <w:r w:rsidR="00244920" w:rsidRPr="00F27993">
        <w:rPr>
          <w:rFonts w:ascii="Trebuchet MS" w:hAnsi="Trebuchet MS" w:cs="Arial"/>
          <w:sz w:val="22"/>
          <w:szCs w:val="22"/>
          <w:lang w:val="lt-LT"/>
        </w:rPr>
        <w:t xml:space="preserve">RAA įrenginiuose </w:t>
      </w:r>
      <w:r w:rsidR="00D32962" w:rsidRPr="00F27993">
        <w:rPr>
          <w:rFonts w:ascii="Trebuchet MS" w:hAnsi="Trebuchet MS" w:cs="Arial"/>
          <w:sz w:val="22"/>
          <w:szCs w:val="22"/>
          <w:lang w:val="lt-LT"/>
        </w:rPr>
        <w:t>papildomai</w:t>
      </w:r>
      <w:r w:rsidR="00244920" w:rsidRPr="00F27993">
        <w:rPr>
          <w:rFonts w:ascii="Trebuchet MS" w:hAnsi="Trebuchet MS" w:cs="Arial"/>
          <w:sz w:val="22"/>
          <w:szCs w:val="22"/>
          <w:lang w:val="lt-LT"/>
        </w:rPr>
        <w:t xml:space="preserve"> </w:t>
      </w:r>
      <w:r w:rsidR="00465C97" w:rsidRPr="00F27993">
        <w:rPr>
          <w:rFonts w:ascii="Trebuchet MS" w:hAnsi="Trebuchet MS" w:cs="Arial"/>
          <w:sz w:val="22"/>
          <w:szCs w:val="22"/>
          <w:lang w:val="lt-LT"/>
        </w:rPr>
        <w:t>tikslina RAA darb</w:t>
      </w:r>
      <w:r w:rsidR="00244920" w:rsidRPr="00F27993">
        <w:rPr>
          <w:rFonts w:ascii="Trebuchet MS" w:hAnsi="Trebuchet MS" w:cs="Arial"/>
          <w:sz w:val="22"/>
          <w:szCs w:val="22"/>
          <w:lang w:val="lt-LT"/>
        </w:rPr>
        <w:t>o</w:t>
      </w:r>
      <w:r w:rsidR="00465C97" w:rsidRPr="00F27993">
        <w:rPr>
          <w:rFonts w:ascii="Trebuchet MS" w:hAnsi="Trebuchet MS" w:cs="Arial"/>
          <w:sz w:val="22"/>
          <w:szCs w:val="22"/>
          <w:lang w:val="lt-LT"/>
        </w:rPr>
        <w:t xml:space="preserve"> vietos paruošimo programą) arba priima kitų darbuotojų paruoštą darbo vietą;</w:t>
      </w:r>
    </w:p>
    <w:p w14:paraId="42ED8E91" w14:textId="77777777" w:rsidR="00465C97" w:rsidRPr="00F27993" w:rsidRDefault="00465C97" w:rsidP="00243974">
      <w:pPr>
        <w:pStyle w:val="BodyText"/>
        <w:numPr>
          <w:ilvl w:val="1"/>
          <w:numId w:val="1"/>
        </w:numPr>
        <w:spacing w:line="360" w:lineRule="auto"/>
        <w:ind w:left="1134" w:hanging="567"/>
        <w:jc w:val="both"/>
        <w:rPr>
          <w:rFonts w:ascii="Trebuchet MS" w:hAnsi="Trebuchet MS" w:cs="Arial"/>
          <w:b/>
          <w:bCs/>
          <w:sz w:val="22"/>
          <w:szCs w:val="22"/>
          <w:lang w:val="lt-LT"/>
        </w:rPr>
      </w:pPr>
      <w:r w:rsidRPr="00F27993">
        <w:rPr>
          <w:rFonts w:ascii="Trebuchet MS" w:hAnsi="Trebuchet MS" w:cs="Arial"/>
          <w:sz w:val="22"/>
          <w:szCs w:val="22"/>
          <w:lang w:val="lt-LT"/>
        </w:rPr>
        <w:lastRenderedPageBreak/>
        <w:t>instruktuoja brigados narius, leidžia dirbti ir vadovauja jiems darbo metu. Dirbant neelektrotechninius darbus, darbuotojus prižiūri prižiūrintysis, kuris pats dirbti neturi teisės;</w:t>
      </w:r>
    </w:p>
    <w:p w14:paraId="2E8326EB" w14:textId="1FEEDF08" w:rsidR="00465C97" w:rsidRPr="00F27993" w:rsidRDefault="00465C97" w:rsidP="00243974">
      <w:pPr>
        <w:pStyle w:val="BodyText"/>
        <w:numPr>
          <w:ilvl w:val="1"/>
          <w:numId w:val="1"/>
        </w:numPr>
        <w:spacing w:line="360" w:lineRule="auto"/>
        <w:ind w:left="1135" w:hanging="567"/>
        <w:jc w:val="both"/>
        <w:rPr>
          <w:rFonts w:ascii="Trebuchet MS" w:hAnsi="Trebuchet MS" w:cs="Arial"/>
          <w:b/>
          <w:bCs/>
          <w:sz w:val="22"/>
          <w:szCs w:val="22"/>
          <w:lang w:val="lt-LT"/>
        </w:rPr>
      </w:pPr>
      <w:r w:rsidRPr="00F27993">
        <w:rPr>
          <w:rFonts w:ascii="Trebuchet MS" w:hAnsi="Trebuchet MS" w:cs="Arial"/>
          <w:sz w:val="22"/>
          <w:szCs w:val="22"/>
          <w:lang w:val="lt-LT"/>
        </w:rPr>
        <w:t>baigus darbus, vadovauja sutvarkant darbo vietą, iš jos išveda brigadą ir duoda leidimą DK įjungti elektros įrenginius;</w:t>
      </w:r>
    </w:p>
    <w:p w14:paraId="7878E1D4" w14:textId="77777777" w:rsidR="00465C97" w:rsidRPr="00F27993" w:rsidRDefault="00465C97" w:rsidP="00243974">
      <w:pPr>
        <w:pStyle w:val="BodyText"/>
        <w:spacing w:line="360" w:lineRule="auto"/>
        <w:ind w:left="1135"/>
        <w:jc w:val="both"/>
        <w:rPr>
          <w:rFonts w:ascii="Trebuchet MS" w:hAnsi="Trebuchet MS" w:cs="Arial"/>
          <w:color w:val="000000" w:themeColor="text1"/>
          <w:sz w:val="22"/>
          <w:szCs w:val="22"/>
          <w:lang w:val="lt-LT"/>
        </w:rPr>
      </w:pPr>
    </w:p>
    <w:p w14:paraId="507C87C3" w14:textId="71C06534" w:rsidR="00465C97" w:rsidRPr="00F27993" w:rsidRDefault="00465C97" w:rsidP="00243974">
      <w:pPr>
        <w:pStyle w:val="BodyText"/>
        <w:numPr>
          <w:ilvl w:val="0"/>
          <w:numId w:val="1"/>
        </w:numPr>
        <w:spacing w:line="360" w:lineRule="auto"/>
        <w:ind w:left="567" w:hanging="567"/>
        <w:jc w:val="both"/>
        <w:rPr>
          <w:rFonts w:ascii="Trebuchet MS" w:hAnsi="Trebuchet MS" w:cs="Arial"/>
          <w:b/>
          <w:bCs/>
          <w:sz w:val="22"/>
          <w:szCs w:val="22"/>
          <w:lang w:val="lt-LT"/>
        </w:rPr>
      </w:pPr>
      <w:r w:rsidRPr="00F27993">
        <w:rPr>
          <w:rFonts w:ascii="Trebuchet MS" w:hAnsi="Trebuchet MS" w:cs="Arial"/>
          <w:b/>
          <w:bCs/>
          <w:sz w:val="22"/>
          <w:szCs w:val="22"/>
          <w:lang w:val="lt-LT"/>
        </w:rPr>
        <w:t>Brigada:</w:t>
      </w:r>
    </w:p>
    <w:p w14:paraId="54712685" w14:textId="77777777" w:rsidR="00465C97" w:rsidRPr="00F27993" w:rsidRDefault="00465C97" w:rsidP="00243974">
      <w:pPr>
        <w:pStyle w:val="BodyText"/>
        <w:numPr>
          <w:ilvl w:val="1"/>
          <w:numId w:val="1"/>
        </w:numPr>
        <w:spacing w:line="360"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išklausę darbų vykdytojo (prižiūrinčiojo) instruktavimą darbo v</w:t>
      </w:r>
      <w:r w:rsidRPr="00F27993">
        <w:rPr>
          <w:rFonts w:ascii="Trebuchet MS" w:hAnsi="Trebuchet MS" w:cs="Arial"/>
          <w:color w:val="000000" w:themeColor="text1"/>
          <w:sz w:val="22"/>
          <w:szCs w:val="22"/>
          <w:lang w:val="lt-LT"/>
        </w:rPr>
        <w:t>i</w:t>
      </w:r>
      <w:r w:rsidRPr="00F27993">
        <w:rPr>
          <w:rFonts w:ascii="Trebuchet MS" w:hAnsi="Trebuchet MS" w:cs="Arial"/>
          <w:sz w:val="22"/>
          <w:szCs w:val="22"/>
          <w:lang w:val="lt-LT"/>
        </w:rPr>
        <w:t>etoje, pradeda darbus;</w:t>
      </w:r>
    </w:p>
    <w:p w14:paraId="13DF9EA0" w14:textId="77777777" w:rsidR="00465C97" w:rsidRPr="00F27993" w:rsidRDefault="00465C97" w:rsidP="00243974">
      <w:pPr>
        <w:pStyle w:val="BodyText"/>
        <w:numPr>
          <w:ilvl w:val="1"/>
          <w:numId w:val="1"/>
        </w:numPr>
        <w:spacing w:line="360"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darbo pagal nurodymą metu, vykdo visus darbų vykdytojo (prižiūrinčiojo) nurodymus, jeigu jie neprieštarauja norminių aktų reikalavimams.</w:t>
      </w:r>
    </w:p>
    <w:p w14:paraId="04D51F98" w14:textId="77777777" w:rsidR="00D4349D" w:rsidRPr="00F27993" w:rsidRDefault="00D4349D" w:rsidP="00243974">
      <w:pPr>
        <w:pStyle w:val="BodyText"/>
        <w:spacing w:line="360" w:lineRule="auto"/>
        <w:ind w:left="360"/>
        <w:jc w:val="both"/>
        <w:rPr>
          <w:rFonts w:ascii="Trebuchet MS" w:hAnsi="Trebuchet MS" w:cs="Arial"/>
          <w:color w:val="000000" w:themeColor="text1"/>
          <w:sz w:val="22"/>
          <w:szCs w:val="22"/>
          <w:lang w:val="lt-LT"/>
        </w:rPr>
      </w:pPr>
    </w:p>
    <w:p w14:paraId="6E1123C5" w14:textId="58F3591A" w:rsidR="3C6BC74E" w:rsidRPr="00F27993" w:rsidRDefault="3C6BC74E" w:rsidP="00243974">
      <w:pPr>
        <w:pStyle w:val="BodyText"/>
        <w:spacing w:line="360" w:lineRule="auto"/>
        <w:ind w:hanging="567"/>
        <w:jc w:val="both"/>
        <w:rPr>
          <w:rFonts w:ascii="Trebuchet MS" w:hAnsi="Trebuchet MS" w:cs="Arial"/>
          <w:sz w:val="22"/>
          <w:szCs w:val="22"/>
          <w:lang w:val="lt-LT"/>
        </w:rPr>
      </w:pPr>
    </w:p>
    <w:p w14:paraId="7F29B7EC" w14:textId="75567DC0" w:rsidR="00D4349D" w:rsidRPr="00F27993" w:rsidRDefault="00093631" w:rsidP="00243974">
      <w:pPr>
        <w:pStyle w:val="BodyText"/>
        <w:spacing w:line="360" w:lineRule="auto"/>
        <w:jc w:val="center"/>
        <w:rPr>
          <w:rFonts w:ascii="Trebuchet MS" w:hAnsi="Trebuchet MS"/>
          <w:b/>
          <w:bCs/>
          <w:sz w:val="22"/>
          <w:szCs w:val="22"/>
          <w:lang w:val="lt-LT"/>
        </w:rPr>
      </w:pPr>
      <w:r w:rsidRPr="00F27993">
        <w:rPr>
          <w:rFonts w:ascii="Trebuchet MS" w:hAnsi="Trebuchet MS"/>
          <w:b/>
          <w:bCs/>
          <w:sz w:val="22"/>
          <w:szCs w:val="22"/>
          <w:lang w:val="lt-LT"/>
        </w:rPr>
        <w:t>V. DARBŲ VYKDOMŲ PAGAL NURODYMUS, PAVEDIMUS IR TECHNINĖS PRIEŽIŪROS TVARKA APSKAITA</w:t>
      </w:r>
    </w:p>
    <w:p w14:paraId="7E81D14A" w14:textId="77777777" w:rsidR="00D4349D" w:rsidRPr="00F27993" w:rsidRDefault="00D4349D" w:rsidP="00243974">
      <w:pPr>
        <w:pStyle w:val="BodyText"/>
        <w:spacing w:line="360" w:lineRule="auto"/>
        <w:jc w:val="both"/>
        <w:rPr>
          <w:rFonts w:ascii="Trebuchet MS" w:hAnsi="Trebuchet MS"/>
          <w:sz w:val="22"/>
          <w:szCs w:val="22"/>
          <w:lang w:val="lt-LT"/>
        </w:rPr>
      </w:pPr>
    </w:p>
    <w:p w14:paraId="55470E20" w14:textId="051C352F" w:rsidR="00D4349D" w:rsidRPr="00F27993" w:rsidRDefault="00093631" w:rsidP="00243974">
      <w:pPr>
        <w:pStyle w:val="BodyText"/>
        <w:numPr>
          <w:ilvl w:val="0"/>
          <w:numId w:val="1"/>
        </w:numPr>
        <w:spacing w:line="360" w:lineRule="auto"/>
        <w:ind w:left="0" w:firstLine="720"/>
        <w:jc w:val="both"/>
        <w:rPr>
          <w:rFonts w:ascii="Trebuchet MS" w:hAnsi="Trebuchet MS"/>
          <w:sz w:val="22"/>
          <w:szCs w:val="22"/>
          <w:lang w:val="lt-LT"/>
        </w:rPr>
      </w:pPr>
      <w:r w:rsidRPr="00F27993">
        <w:rPr>
          <w:rFonts w:ascii="Trebuchet MS" w:hAnsi="Trebuchet MS"/>
          <w:sz w:val="22"/>
          <w:szCs w:val="22"/>
          <w:lang w:val="lt-LT"/>
        </w:rPr>
        <w:t xml:space="preserve">Atliekant darbus perdavimo tinklo įrenginiuose be nuolat budinčių darbuotojų, bei oro ir kabelių linijose, darbų pradžią ir pilną užbaigimą DK registruoja </w:t>
      </w:r>
      <w:r w:rsidR="009E5534" w:rsidRPr="00F27993">
        <w:rPr>
          <w:rFonts w:ascii="Trebuchet MS" w:hAnsi="Trebuchet MS"/>
          <w:sz w:val="22"/>
          <w:szCs w:val="22"/>
          <w:lang w:val="lt-LT"/>
        </w:rPr>
        <w:t xml:space="preserve">elektroniniame </w:t>
      </w:r>
      <w:r w:rsidRPr="00F27993">
        <w:rPr>
          <w:rFonts w:ascii="Trebuchet MS" w:hAnsi="Trebuchet MS"/>
          <w:sz w:val="22"/>
          <w:szCs w:val="22"/>
          <w:lang w:val="lt-LT"/>
        </w:rPr>
        <w:t>operatyviniame žurnale</w:t>
      </w:r>
      <w:r w:rsidR="00283915" w:rsidRPr="00F27993">
        <w:rPr>
          <w:rFonts w:ascii="Trebuchet MS" w:hAnsi="Trebuchet MS"/>
          <w:sz w:val="22"/>
          <w:szCs w:val="22"/>
          <w:lang w:val="lt-LT"/>
        </w:rPr>
        <w:t xml:space="preserve"> (OŽV)</w:t>
      </w:r>
      <w:r w:rsidRPr="00F27993">
        <w:rPr>
          <w:rFonts w:ascii="Trebuchet MS" w:hAnsi="Trebuchet MS"/>
          <w:sz w:val="22"/>
          <w:szCs w:val="22"/>
          <w:lang w:val="lt-LT"/>
        </w:rPr>
        <w:t xml:space="preserve">, o kasdieninių darbų pradžią ir pabaigą </w:t>
      </w:r>
      <w:r w:rsidR="00283915" w:rsidRPr="00F27993">
        <w:rPr>
          <w:rFonts w:ascii="Trebuchet MS" w:hAnsi="Trebuchet MS"/>
          <w:sz w:val="22"/>
          <w:szCs w:val="22"/>
          <w:lang w:val="lt-LT"/>
        </w:rPr>
        <w:t>–</w:t>
      </w:r>
      <w:r w:rsidRPr="00F27993">
        <w:rPr>
          <w:rFonts w:ascii="Trebuchet MS" w:hAnsi="Trebuchet MS"/>
          <w:sz w:val="22"/>
          <w:szCs w:val="22"/>
          <w:lang w:val="lt-LT"/>
        </w:rPr>
        <w:t xml:space="preserve"> </w:t>
      </w:r>
      <w:r w:rsidR="00283915" w:rsidRPr="00F27993">
        <w:rPr>
          <w:rFonts w:ascii="Trebuchet MS" w:hAnsi="Trebuchet MS"/>
          <w:sz w:val="22"/>
          <w:szCs w:val="22"/>
          <w:lang w:val="lt-LT"/>
        </w:rPr>
        <w:t xml:space="preserve">atspausdintame </w:t>
      </w:r>
      <w:r w:rsidRPr="00F27993">
        <w:rPr>
          <w:rFonts w:ascii="Trebuchet MS" w:hAnsi="Trebuchet MS"/>
          <w:sz w:val="22"/>
          <w:szCs w:val="22"/>
          <w:lang w:val="lt-LT"/>
        </w:rPr>
        <w:t>paros žiniaraštyje.</w:t>
      </w:r>
    </w:p>
    <w:p w14:paraId="21F5C069" w14:textId="2FAE6649" w:rsidR="00D4349D" w:rsidRPr="00F27993" w:rsidRDefault="00093631" w:rsidP="00243974">
      <w:pPr>
        <w:pStyle w:val="BodyText"/>
        <w:numPr>
          <w:ilvl w:val="0"/>
          <w:numId w:val="1"/>
        </w:numPr>
        <w:spacing w:line="360" w:lineRule="auto"/>
        <w:ind w:left="0" w:firstLine="720"/>
        <w:jc w:val="both"/>
        <w:rPr>
          <w:rFonts w:ascii="Trebuchet MS" w:hAnsi="Trebuchet MS"/>
          <w:sz w:val="22"/>
          <w:szCs w:val="22"/>
          <w:lang w:val="lt-LT"/>
        </w:rPr>
      </w:pPr>
      <w:r w:rsidRPr="00F27993">
        <w:rPr>
          <w:rFonts w:ascii="Trebuchet MS" w:hAnsi="Trebuchet MS"/>
          <w:sz w:val="22"/>
          <w:szCs w:val="22"/>
          <w:lang w:val="lt-LT"/>
        </w:rPr>
        <w:t>400-330/110/10 kV transformatorių pastotėse ir elektrinių skirstyklose su nuolat budinčiu darbuotoju, darbų pradžią ir pilną pabaigą, bei kasdieninių darbų pradžią ir pabaigą operatyviniame žurnale įformina tik BD.</w:t>
      </w:r>
    </w:p>
    <w:p w14:paraId="7FAA8764" w14:textId="77777777" w:rsidR="0055624D" w:rsidRPr="00F27993" w:rsidRDefault="0055624D" w:rsidP="00243974">
      <w:pPr>
        <w:pStyle w:val="BodyText"/>
        <w:spacing w:line="360" w:lineRule="auto"/>
        <w:ind w:left="360"/>
        <w:jc w:val="both"/>
        <w:rPr>
          <w:rFonts w:ascii="Trebuchet MS" w:hAnsi="Trebuchet MS"/>
          <w:sz w:val="22"/>
          <w:szCs w:val="22"/>
          <w:lang w:val="lt-LT"/>
        </w:rPr>
      </w:pPr>
    </w:p>
    <w:p w14:paraId="4C18F3F9" w14:textId="6CD31281" w:rsidR="00D4349D" w:rsidRPr="00F27993" w:rsidRDefault="00093631" w:rsidP="00243974">
      <w:pPr>
        <w:pStyle w:val="BodyText"/>
        <w:spacing w:line="360" w:lineRule="auto"/>
        <w:jc w:val="center"/>
        <w:rPr>
          <w:rFonts w:ascii="Trebuchet MS" w:hAnsi="Trebuchet MS"/>
          <w:b/>
          <w:bCs/>
          <w:sz w:val="22"/>
          <w:szCs w:val="22"/>
          <w:lang w:val="lt-LT"/>
        </w:rPr>
      </w:pPr>
      <w:r w:rsidRPr="00F27993">
        <w:rPr>
          <w:rFonts w:ascii="Trebuchet MS" w:hAnsi="Trebuchet MS"/>
          <w:b/>
          <w:bCs/>
          <w:sz w:val="22"/>
          <w:szCs w:val="22"/>
          <w:lang w:val="lt-LT"/>
        </w:rPr>
        <w:t>VII. PASIRUOŠIMAS NAUJŲ</w:t>
      </w:r>
      <w:r w:rsidR="00DF41A6" w:rsidRPr="00F27993">
        <w:rPr>
          <w:rFonts w:ascii="Trebuchet MS" w:hAnsi="Trebuchet MS"/>
          <w:b/>
          <w:bCs/>
          <w:sz w:val="22"/>
          <w:szCs w:val="22"/>
          <w:lang w:val="lt-LT"/>
        </w:rPr>
        <w:t>,</w:t>
      </w:r>
      <w:r w:rsidRPr="00F27993">
        <w:rPr>
          <w:rFonts w:ascii="Trebuchet MS" w:hAnsi="Trebuchet MS"/>
          <w:b/>
          <w:bCs/>
          <w:sz w:val="22"/>
          <w:szCs w:val="22"/>
          <w:lang w:val="lt-LT"/>
        </w:rPr>
        <w:t xml:space="preserve"> REKONSTRUOTŲ OBJEKTŲ</w:t>
      </w:r>
      <w:r w:rsidR="00DF41A6" w:rsidRPr="00F27993">
        <w:rPr>
          <w:rFonts w:ascii="Trebuchet MS" w:hAnsi="Trebuchet MS"/>
          <w:b/>
          <w:bCs/>
          <w:sz w:val="22"/>
          <w:szCs w:val="22"/>
          <w:lang w:val="lt-LT"/>
        </w:rPr>
        <w:t>, ĮRENGINIŲ</w:t>
      </w:r>
      <w:r w:rsidRPr="00F27993">
        <w:rPr>
          <w:rFonts w:ascii="Trebuchet MS" w:hAnsi="Trebuchet MS"/>
          <w:b/>
          <w:bCs/>
          <w:sz w:val="22"/>
          <w:szCs w:val="22"/>
          <w:lang w:val="lt-LT"/>
        </w:rPr>
        <w:t xml:space="preserve"> ĮJUNGIMUI IR ĮJUNGIMAS</w:t>
      </w:r>
    </w:p>
    <w:p w14:paraId="74547FFB" w14:textId="616C6CCD" w:rsidR="00D4349D" w:rsidRPr="00F27993" w:rsidRDefault="00093631" w:rsidP="00243974">
      <w:pPr>
        <w:pStyle w:val="BodyText"/>
        <w:numPr>
          <w:ilvl w:val="0"/>
          <w:numId w:val="1"/>
        </w:numPr>
        <w:spacing w:line="360" w:lineRule="auto"/>
        <w:ind w:left="0" w:firstLine="720"/>
        <w:jc w:val="both"/>
        <w:rPr>
          <w:rFonts w:ascii="Trebuchet MS" w:hAnsi="Trebuchet MS"/>
          <w:sz w:val="22"/>
          <w:szCs w:val="22"/>
          <w:lang w:val="lt-LT"/>
        </w:rPr>
      </w:pPr>
      <w:r w:rsidRPr="00F27993">
        <w:rPr>
          <w:rFonts w:ascii="Trebuchet MS" w:hAnsi="Trebuchet MS"/>
          <w:sz w:val="22"/>
          <w:szCs w:val="22"/>
          <w:lang w:val="lt-LT"/>
        </w:rPr>
        <w:t xml:space="preserve">Prieš įjungiant naujus/rekonstruotus objektus </w:t>
      </w:r>
      <w:r w:rsidR="00DF41A6" w:rsidRPr="00F27993">
        <w:rPr>
          <w:rFonts w:ascii="Trebuchet MS" w:hAnsi="Trebuchet MS"/>
          <w:sz w:val="22"/>
          <w:szCs w:val="22"/>
          <w:lang w:val="lt-LT"/>
        </w:rPr>
        <w:t xml:space="preserve">ar pakeitus atskirus įrenginius </w:t>
      </w:r>
      <w:r w:rsidRPr="00F27993">
        <w:rPr>
          <w:rFonts w:ascii="Trebuchet MS" w:hAnsi="Trebuchet MS"/>
          <w:sz w:val="22"/>
          <w:szCs w:val="22"/>
          <w:lang w:val="lt-LT"/>
        </w:rPr>
        <w:t>(pašalinus techninio vertinimo komisijos nustatytus trūkumus):</w:t>
      </w:r>
    </w:p>
    <w:p w14:paraId="65D67C5B" w14:textId="11B2FA2E" w:rsidR="00C51F6B" w:rsidRPr="00F27993" w:rsidRDefault="00093631" w:rsidP="00243974">
      <w:pPr>
        <w:pStyle w:val="BodyText"/>
        <w:numPr>
          <w:ilvl w:val="1"/>
          <w:numId w:val="1"/>
        </w:numPr>
        <w:spacing w:line="360" w:lineRule="auto"/>
        <w:ind w:left="0" w:firstLine="720"/>
        <w:jc w:val="both"/>
        <w:rPr>
          <w:rFonts w:ascii="Trebuchet MS" w:hAnsi="Trebuchet MS"/>
          <w:sz w:val="22"/>
          <w:szCs w:val="22"/>
          <w:lang w:val="lt-LT"/>
        </w:rPr>
      </w:pPr>
      <w:r w:rsidRPr="00F27993">
        <w:rPr>
          <w:rFonts w:ascii="Trebuchet MS" w:hAnsi="Trebuchet MS"/>
          <w:sz w:val="22"/>
          <w:szCs w:val="22"/>
          <w:lang w:val="lt-LT"/>
        </w:rPr>
        <w:t xml:space="preserve">IPV </w:t>
      </w:r>
      <w:r w:rsidR="00DF41A6" w:rsidRPr="00F27993">
        <w:rPr>
          <w:rFonts w:ascii="Trebuchet MS" w:hAnsi="Trebuchet MS"/>
          <w:sz w:val="22"/>
          <w:szCs w:val="22"/>
          <w:lang w:val="lt-LT"/>
        </w:rPr>
        <w:t xml:space="preserve">ar investicinės užduoties vadovas </w:t>
      </w:r>
      <w:r w:rsidRPr="00F27993">
        <w:rPr>
          <w:rFonts w:ascii="Trebuchet MS" w:hAnsi="Trebuchet MS"/>
          <w:sz w:val="22"/>
          <w:szCs w:val="22"/>
          <w:lang w:val="lt-LT"/>
        </w:rPr>
        <w:t>pateikia SVC</w:t>
      </w:r>
      <w:r w:rsidR="00D93F22" w:rsidRPr="00F27993">
        <w:rPr>
          <w:rFonts w:ascii="Trebuchet MS" w:hAnsi="Trebuchet MS"/>
          <w:sz w:val="22"/>
          <w:szCs w:val="22"/>
          <w:lang w:val="lt-LT"/>
        </w:rPr>
        <w:t xml:space="preserve"> ir DK</w:t>
      </w:r>
      <w:r w:rsidRPr="00F27993">
        <w:rPr>
          <w:rFonts w:ascii="Trebuchet MS" w:hAnsi="Trebuchet MS"/>
          <w:sz w:val="22"/>
          <w:szCs w:val="22"/>
          <w:lang w:val="lt-LT"/>
        </w:rPr>
        <w:t xml:space="preserve"> Perdavimo tinklo departamento direktoriaus</w:t>
      </w:r>
      <w:r w:rsidR="00A859C3" w:rsidRPr="00F27993">
        <w:rPr>
          <w:rFonts w:ascii="Trebuchet MS" w:hAnsi="Trebuchet MS"/>
          <w:sz w:val="22"/>
          <w:szCs w:val="22"/>
          <w:lang w:val="lt-LT"/>
        </w:rPr>
        <w:t xml:space="preserve"> ar IPC regiono vadovo</w:t>
      </w:r>
      <w:r w:rsidRPr="00F27993">
        <w:rPr>
          <w:rFonts w:ascii="Trebuchet MS" w:hAnsi="Trebuchet MS"/>
          <w:sz w:val="22"/>
          <w:szCs w:val="22"/>
          <w:lang w:val="lt-LT"/>
        </w:rPr>
        <w:t xml:space="preserve"> pasirašytą nurodymą dėl naujai sumontuotų įrenginių įjungimo (arba dėl įjungimo demontavus dalį įrenginių, t.y. pasikeitus schemai). Nurodyme visais atvejais privalu nurodyti ar reikalinga programa</w:t>
      </w:r>
      <w:r w:rsidR="00A37D92" w:rsidRPr="00F27993">
        <w:rPr>
          <w:rFonts w:ascii="Trebuchet MS" w:hAnsi="Trebuchet MS"/>
          <w:sz w:val="22"/>
          <w:szCs w:val="22"/>
          <w:lang w:val="lt-LT"/>
        </w:rPr>
        <w:t xml:space="preserve"> įjungimui</w:t>
      </w:r>
      <w:r w:rsidRPr="00F27993">
        <w:rPr>
          <w:rFonts w:ascii="Trebuchet MS" w:hAnsi="Trebuchet MS"/>
          <w:sz w:val="22"/>
          <w:szCs w:val="22"/>
          <w:lang w:val="lt-LT"/>
        </w:rPr>
        <w:t>. Jei programa reikalinga, ji pridedama pasirašant nurodymą kaip priedas.</w:t>
      </w:r>
    </w:p>
    <w:p w14:paraId="4AC601B9" w14:textId="37C5EE11" w:rsidR="003B3E57" w:rsidRPr="00F27993" w:rsidRDefault="00093631" w:rsidP="00243974">
      <w:pPr>
        <w:pStyle w:val="BodyText"/>
        <w:numPr>
          <w:ilvl w:val="1"/>
          <w:numId w:val="1"/>
        </w:numPr>
        <w:spacing w:line="360" w:lineRule="auto"/>
        <w:ind w:left="0" w:firstLine="720"/>
        <w:jc w:val="both"/>
        <w:rPr>
          <w:rFonts w:ascii="Trebuchet MS" w:hAnsi="Trebuchet MS"/>
          <w:sz w:val="22"/>
          <w:szCs w:val="22"/>
          <w:lang w:val="lt-LT"/>
        </w:rPr>
      </w:pPr>
      <w:r w:rsidRPr="00F27993">
        <w:rPr>
          <w:rFonts w:ascii="Trebuchet MS" w:hAnsi="Trebuchet MS"/>
          <w:sz w:val="22"/>
          <w:szCs w:val="22"/>
          <w:lang w:val="lt-LT"/>
        </w:rPr>
        <w:t>Nurodyme taip pat yra išvardinami visi padaliniai ir jiems priskirti veiksmai iki įjungimo. Tai gali būti:</w:t>
      </w:r>
    </w:p>
    <w:p w14:paraId="3F4ADDF7" w14:textId="10507A7B" w:rsidR="00C51F6B" w:rsidRPr="00F27993" w:rsidRDefault="00093631" w:rsidP="00243974">
      <w:pPr>
        <w:pStyle w:val="BodyText"/>
        <w:numPr>
          <w:ilvl w:val="2"/>
          <w:numId w:val="1"/>
        </w:numPr>
        <w:spacing w:line="360" w:lineRule="auto"/>
        <w:ind w:left="0" w:firstLine="720"/>
        <w:jc w:val="both"/>
        <w:rPr>
          <w:rFonts w:ascii="Trebuchet MS" w:hAnsi="Trebuchet MS"/>
          <w:sz w:val="22"/>
          <w:szCs w:val="22"/>
          <w:lang w:val="lt-LT"/>
        </w:rPr>
      </w:pPr>
      <w:r w:rsidRPr="00F27993">
        <w:rPr>
          <w:rFonts w:ascii="Trebuchet MS" w:hAnsi="Trebuchet MS"/>
          <w:sz w:val="22"/>
          <w:szCs w:val="22"/>
          <w:lang w:val="lt-LT"/>
        </w:rPr>
        <w:t>Dokumentacijos perdavimas SVC, ITTC</w:t>
      </w:r>
      <w:r w:rsidR="00DF41A6" w:rsidRPr="00F27993">
        <w:rPr>
          <w:rFonts w:ascii="Trebuchet MS" w:hAnsi="Trebuchet MS"/>
          <w:sz w:val="22"/>
          <w:szCs w:val="22"/>
          <w:lang w:val="lt-LT"/>
        </w:rPr>
        <w:t>, FS</w:t>
      </w:r>
      <w:r w:rsidR="00C4021E">
        <w:rPr>
          <w:rFonts w:ascii="Trebuchet MS" w:hAnsi="Trebuchet MS"/>
          <w:sz w:val="22"/>
          <w:szCs w:val="22"/>
          <w:lang w:val="lt-LT"/>
        </w:rPr>
        <w:t>S</w:t>
      </w:r>
      <w:r w:rsidRPr="00F27993">
        <w:rPr>
          <w:rFonts w:ascii="Trebuchet MS" w:hAnsi="Trebuchet MS"/>
          <w:sz w:val="22"/>
          <w:szCs w:val="22"/>
          <w:lang w:val="lt-LT"/>
        </w:rPr>
        <w:t xml:space="preserve"> ar IPC</w:t>
      </w:r>
      <w:r w:rsidR="00DF41A6" w:rsidRPr="00F27993">
        <w:rPr>
          <w:rFonts w:ascii="Trebuchet MS" w:hAnsi="Trebuchet MS"/>
          <w:sz w:val="22"/>
          <w:szCs w:val="22"/>
          <w:lang w:val="lt-LT"/>
        </w:rPr>
        <w:t xml:space="preserve">, </w:t>
      </w:r>
      <w:r w:rsidR="00761887">
        <w:rPr>
          <w:rFonts w:ascii="Trebuchet MS" w:hAnsi="Trebuchet MS"/>
          <w:sz w:val="22"/>
          <w:szCs w:val="22"/>
          <w:lang w:val="lt-LT"/>
        </w:rPr>
        <w:t>SĮPS</w:t>
      </w:r>
      <w:r w:rsidRPr="00F27993">
        <w:rPr>
          <w:rFonts w:ascii="Trebuchet MS" w:hAnsi="Trebuchet MS"/>
          <w:sz w:val="22"/>
          <w:szCs w:val="22"/>
          <w:lang w:val="lt-LT"/>
        </w:rPr>
        <w:t>;</w:t>
      </w:r>
    </w:p>
    <w:p w14:paraId="17A7489B" w14:textId="36C9D639" w:rsidR="00C51F6B" w:rsidRPr="00F27993" w:rsidRDefault="00093631" w:rsidP="00243974">
      <w:pPr>
        <w:pStyle w:val="BodyText"/>
        <w:numPr>
          <w:ilvl w:val="2"/>
          <w:numId w:val="1"/>
        </w:numPr>
        <w:spacing w:line="360" w:lineRule="auto"/>
        <w:ind w:left="0" w:firstLine="720"/>
        <w:jc w:val="both"/>
        <w:rPr>
          <w:rFonts w:ascii="Trebuchet MS" w:hAnsi="Trebuchet MS"/>
          <w:sz w:val="22"/>
          <w:szCs w:val="22"/>
          <w:lang w:val="lt-LT"/>
        </w:rPr>
      </w:pPr>
      <w:r w:rsidRPr="00F27993">
        <w:rPr>
          <w:rFonts w:ascii="Trebuchet MS" w:hAnsi="Trebuchet MS"/>
          <w:sz w:val="22"/>
          <w:szCs w:val="22"/>
          <w:lang w:val="lt-LT"/>
        </w:rPr>
        <w:t>Parengiamieji darbai Dispečerinio valdymo sistemoje;</w:t>
      </w:r>
    </w:p>
    <w:p w14:paraId="782C0BC4" w14:textId="09E27F09" w:rsidR="00C51F6B" w:rsidRPr="00F27993" w:rsidRDefault="00093631" w:rsidP="00243974">
      <w:pPr>
        <w:pStyle w:val="BodyText"/>
        <w:numPr>
          <w:ilvl w:val="2"/>
          <w:numId w:val="1"/>
        </w:numPr>
        <w:spacing w:line="360" w:lineRule="auto"/>
        <w:ind w:left="0" w:firstLine="720"/>
        <w:jc w:val="both"/>
        <w:rPr>
          <w:rFonts w:ascii="Trebuchet MS" w:hAnsi="Trebuchet MS"/>
          <w:sz w:val="22"/>
          <w:szCs w:val="22"/>
          <w:lang w:val="lt-LT"/>
        </w:rPr>
      </w:pPr>
      <w:r w:rsidRPr="00F27993">
        <w:rPr>
          <w:rFonts w:ascii="Trebuchet MS" w:hAnsi="Trebuchet MS"/>
          <w:sz w:val="22"/>
          <w:szCs w:val="22"/>
          <w:lang w:val="lt-LT"/>
        </w:rPr>
        <w:t>Parengiamieji darbai TVIS;</w:t>
      </w:r>
    </w:p>
    <w:p w14:paraId="68BEA8EE" w14:textId="4B57F3DA" w:rsidR="00D4349D" w:rsidRPr="00F27993" w:rsidRDefault="00093631" w:rsidP="00243974">
      <w:pPr>
        <w:pStyle w:val="BodyText"/>
        <w:numPr>
          <w:ilvl w:val="1"/>
          <w:numId w:val="1"/>
        </w:numPr>
        <w:spacing w:line="360" w:lineRule="auto"/>
        <w:ind w:left="0" w:firstLine="720"/>
        <w:jc w:val="both"/>
        <w:rPr>
          <w:rFonts w:ascii="Trebuchet MS" w:hAnsi="Trebuchet MS"/>
          <w:sz w:val="22"/>
          <w:szCs w:val="22"/>
          <w:lang w:val="lt-LT"/>
        </w:rPr>
      </w:pPr>
      <w:r w:rsidRPr="00F27993">
        <w:rPr>
          <w:rFonts w:ascii="Trebuchet MS" w:hAnsi="Trebuchet MS"/>
          <w:sz w:val="22"/>
          <w:szCs w:val="22"/>
          <w:lang w:val="lt-LT"/>
        </w:rPr>
        <w:lastRenderedPageBreak/>
        <w:t>Rangovas kartu su SVC ir IPC</w:t>
      </w:r>
      <w:r w:rsidR="00DF41A6" w:rsidRPr="00F27993">
        <w:rPr>
          <w:rFonts w:ascii="Trebuchet MS" w:hAnsi="Trebuchet MS"/>
          <w:sz w:val="22"/>
          <w:szCs w:val="22"/>
          <w:lang w:val="lt-LT"/>
        </w:rPr>
        <w:t xml:space="preserve">, ITTC, </w:t>
      </w:r>
      <w:r w:rsidR="00761887">
        <w:rPr>
          <w:rFonts w:ascii="Trebuchet MS" w:hAnsi="Trebuchet MS"/>
          <w:sz w:val="22"/>
          <w:szCs w:val="22"/>
          <w:lang w:val="lt-LT"/>
        </w:rPr>
        <w:t>SĮPS</w:t>
      </w:r>
      <w:r w:rsidRPr="00F27993">
        <w:rPr>
          <w:rFonts w:ascii="Trebuchet MS" w:hAnsi="Trebuchet MS"/>
          <w:sz w:val="22"/>
          <w:szCs w:val="22"/>
          <w:lang w:val="lt-LT"/>
        </w:rPr>
        <w:t>, jei reikia ir su trečiosiomis šalimis, sudaro bei tarpusavyje suderina programą</w:t>
      </w:r>
      <w:r w:rsidR="00A37D92" w:rsidRPr="00F27993">
        <w:rPr>
          <w:rFonts w:ascii="Trebuchet MS" w:hAnsi="Trebuchet MS"/>
          <w:sz w:val="22"/>
          <w:szCs w:val="22"/>
          <w:lang w:val="lt-LT"/>
        </w:rPr>
        <w:t xml:space="preserve"> įjungimui</w:t>
      </w:r>
      <w:r w:rsidRPr="00F27993">
        <w:rPr>
          <w:rFonts w:ascii="Trebuchet MS" w:hAnsi="Trebuchet MS"/>
          <w:sz w:val="22"/>
          <w:szCs w:val="22"/>
          <w:lang w:val="lt-LT"/>
        </w:rPr>
        <w:t>. Programą tvirtina LITGRID AB Perdavimo tinklo departamento direktorius. SVC patvirtintą programą elektroniniu paštu persiunčia IPC</w:t>
      </w:r>
      <w:r w:rsidR="000D0575" w:rsidRPr="00F27993">
        <w:rPr>
          <w:rFonts w:ascii="Trebuchet MS" w:hAnsi="Trebuchet MS"/>
          <w:sz w:val="22"/>
          <w:szCs w:val="22"/>
          <w:lang w:val="lt-LT"/>
        </w:rPr>
        <w:t xml:space="preserve">, </w:t>
      </w:r>
      <w:r w:rsidR="00761887">
        <w:rPr>
          <w:rFonts w:ascii="Trebuchet MS" w:hAnsi="Trebuchet MS"/>
          <w:sz w:val="22"/>
          <w:szCs w:val="22"/>
          <w:lang w:val="lt-LT"/>
        </w:rPr>
        <w:t>SĮPS</w:t>
      </w:r>
      <w:r w:rsidR="000D0575" w:rsidRPr="00F27993">
        <w:rPr>
          <w:rFonts w:ascii="Trebuchet MS" w:hAnsi="Trebuchet MS"/>
          <w:sz w:val="22"/>
          <w:szCs w:val="22"/>
          <w:lang w:val="lt-LT"/>
        </w:rPr>
        <w:t>, ITTC</w:t>
      </w:r>
      <w:r w:rsidRPr="00F27993">
        <w:rPr>
          <w:rFonts w:ascii="Trebuchet MS" w:hAnsi="Trebuchet MS"/>
          <w:sz w:val="22"/>
          <w:szCs w:val="22"/>
          <w:lang w:val="lt-LT"/>
        </w:rPr>
        <w:t xml:space="preserve"> bei DK ir IPV;</w:t>
      </w:r>
    </w:p>
    <w:p w14:paraId="7563B043" w14:textId="16E3E0BE" w:rsidR="00D4349D" w:rsidRPr="00F27993" w:rsidRDefault="00093631" w:rsidP="00243974">
      <w:pPr>
        <w:pStyle w:val="BodyText"/>
        <w:numPr>
          <w:ilvl w:val="1"/>
          <w:numId w:val="1"/>
        </w:numPr>
        <w:spacing w:line="360" w:lineRule="auto"/>
        <w:ind w:left="0" w:firstLine="720"/>
        <w:jc w:val="both"/>
        <w:rPr>
          <w:rFonts w:ascii="Trebuchet MS" w:hAnsi="Trebuchet MS"/>
          <w:sz w:val="22"/>
          <w:szCs w:val="22"/>
          <w:lang w:val="lt-LT"/>
        </w:rPr>
      </w:pPr>
      <w:r w:rsidRPr="00F27993">
        <w:rPr>
          <w:rFonts w:ascii="Trebuchet MS" w:hAnsi="Trebuchet MS"/>
          <w:sz w:val="22"/>
          <w:szCs w:val="22"/>
          <w:lang w:val="lt-LT"/>
        </w:rPr>
        <w:t>Rangovas atsiunčia IPV raštą su projekto darbų techninių prižiūrėtojų vizomis apie tai jog darbai įrenginiuose baigti, žmonės iš darbo vietos išvesti ir galima įjungti įtampą į įrenginius;</w:t>
      </w:r>
    </w:p>
    <w:p w14:paraId="720C19FF" w14:textId="4B8208B7" w:rsidR="00D4349D" w:rsidRPr="00F27993" w:rsidRDefault="00D93F22" w:rsidP="00243974">
      <w:pPr>
        <w:pStyle w:val="BodyText"/>
        <w:numPr>
          <w:ilvl w:val="1"/>
          <w:numId w:val="1"/>
        </w:numPr>
        <w:spacing w:line="360" w:lineRule="auto"/>
        <w:ind w:left="0" w:firstLine="720"/>
        <w:jc w:val="both"/>
        <w:rPr>
          <w:rFonts w:ascii="Trebuchet MS" w:hAnsi="Trebuchet MS"/>
          <w:sz w:val="22"/>
          <w:szCs w:val="22"/>
          <w:lang w:val="lt-LT"/>
        </w:rPr>
      </w:pPr>
      <w:r w:rsidRPr="00F27993">
        <w:rPr>
          <w:rFonts w:ascii="Trebuchet MS" w:hAnsi="Trebuchet MS"/>
          <w:sz w:val="22"/>
          <w:szCs w:val="22"/>
          <w:lang w:val="lt-LT"/>
        </w:rPr>
        <w:t xml:space="preserve">DK supildo TVIS iš Rangovo gautą paraišką įrenginių įjungimui, ir pateikia </w:t>
      </w:r>
      <w:r w:rsidR="00093631" w:rsidRPr="00F27993">
        <w:rPr>
          <w:rFonts w:ascii="Trebuchet MS" w:hAnsi="Trebuchet MS"/>
          <w:sz w:val="22"/>
          <w:szCs w:val="22"/>
          <w:lang w:val="lt-LT"/>
        </w:rPr>
        <w:t>SVC. SVC DP gali patvirtinti vykdymui, tik esant visiems atliktiems veiksmams, kurie yra nurodyti Perdavimo tinklo departamento direktoriaus patvirtintame nurodyme dėl naujai sumontuotų įrenginių įjungimo (arba dėl įjungimo demontavus dalį įrenginių, t.</w:t>
      </w:r>
      <w:r w:rsidR="009E488C">
        <w:rPr>
          <w:rFonts w:ascii="Trebuchet MS" w:hAnsi="Trebuchet MS"/>
          <w:sz w:val="22"/>
          <w:szCs w:val="22"/>
          <w:lang w:val="lt-LT"/>
        </w:rPr>
        <w:t xml:space="preserve"> </w:t>
      </w:r>
      <w:r w:rsidR="00093631" w:rsidRPr="00F27993">
        <w:rPr>
          <w:rFonts w:ascii="Trebuchet MS" w:hAnsi="Trebuchet MS"/>
          <w:sz w:val="22"/>
          <w:szCs w:val="22"/>
          <w:lang w:val="lt-LT"/>
        </w:rPr>
        <w:t>y. pasikeitus schemai).</w:t>
      </w:r>
    </w:p>
    <w:p w14:paraId="554E422C" w14:textId="1DF2DC27" w:rsidR="009C21AE" w:rsidRPr="00F27993" w:rsidRDefault="00093631" w:rsidP="00243974">
      <w:pPr>
        <w:pStyle w:val="BodyText"/>
        <w:numPr>
          <w:ilvl w:val="1"/>
          <w:numId w:val="1"/>
        </w:numPr>
        <w:spacing w:line="360" w:lineRule="auto"/>
        <w:ind w:left="0" w:firstLine="720"/>
        <w:jc w:val="both"/>
        <w:rPr>
          <w:rFonts w:ascii="Trebuchet MS" w:hAnsi="Trebuchet MS"/>
          <w:sz w:val="22"/>
          <w:szCs w:val="22"/>
          <w:lang w:val="lt-LT"/>
        </w:rPr>
      </w:pPr>
      <w:r w:rsidRPr="00F27993">
        <w:rPr>
          <w:rFonts w:ascii="Trebuchet MS" w:hAnsi="Trebuchet MS"/>
          <w:sz w:val="22"/>
          <w:szCs w:val="22"/>
          <w:lang w:val="lt-LT"/>
        </w:rPr>
        <w:t>IPC</w:t>
      </w:r>
      <w:r w:rsidR="00744F98" w:rsidRPr="00F27993">
        <w:rPr>
          <w:rFonts w:ascii="Trebuchet MS" w:hAnsi="Trebuchet MS"/>
          <w:sz w:val="22"/>
          <w:szCs w:val="22"/>
          <w:lang w:val="lt-LT"/>
        </w:rPr>
        <w:t xml:space="preserve">, </w:t>
      </w:r>
      <w:r w:rsidR="00761887">
        <w:rPr>
          <w:rFonts w:ascii="Trebuchet MS" w:hAnsi="Trebuchet MS"/>
          <w:sz w:val="22"/>
          <w:szCs w:val="22"/>
          <w:lang w:val="lt-LT"/>
        </w:rPr>
        <w:t>SĮPS</w:t>
      </w:r>
      <w:r w:rsidRPr="00F27993">
        <w:rPr>
          <w:rFonts w:ascii="Trebuchet MS" w:hAnsi="Trebuchet MS"/>
          <w:sz w:val="22"/>
          <w:szCs w:val="22"/>
          <w:lang w:val="lt-LT"/>
        </w:rPr>
        <w:t xml:space="preserve"> patvirtina įrašančiu telefonu SVC PV leidimą įjungti įtampą;</w:t>
      </w:r>
    </w:p>
    <w:p w14:paraId="3268896D" w14:textId="1E485F2C" w:rsidR="009C21AE" w:rsidRPr="00F27993" w:rsidRDefault="00093631" w:rsidP="00243974">
      <w:pPr>
        <w:pStyle w:val="BodyText"/>
        <w:numPr>
          <w:ilvl w:val="0"/>
          <w:numId w:val="1"/>
        </w:numPr>
        <w:spacing w:line="360" w:lineRule="auto"/>
        <w:ind w:left="0" w:firstLine="720"/>
        <w:jc w:val="both"/>
        <w:rPr>
          <w:rFonts w:ascii="Trebuchet MS" w:hAnsi="Trebuchet MS"/>
          <w:sz w:val="22"/>
          <w:szCs w:val="22"/>
          <w:lang w:val="lt-LT"/>
        </w:rPr>
      </w:pPr>
      <w:r w:rsidRPr="00F27993">
        <w:rPr>
          <w:rFonts w:ascii="Trebuchet MS" w:hAnsi="Trebuchet MS"/>
          <w:sz w:val="22"/>
          <w:szCs w:val="22"/>
          <w:lang w:val="lt-LT"/>
        </w:rPr>
        <w:t>Naujų, rekonstruotų objektų įjungimas:</w:t>
      </w:r>
    </w:p>
    <w:p w14:paraId="553F3787" w14:textId="727C02EE" w:rsidR="009C21AE" w:rsidRPr="00F27993" w:rsidRDefault="00093631" w:rsidP="00243974">
      <w:pPr>
        <w:pStyle w:val="BodyText"/>
        <w:numPr>
          <w:ilvl w:val="1"/>
          <w:numId w:val="1"/>
        </w:numPr>
        <w:spacing w:line="360" w:lineRule="auto"/>
        <w:ind w:left="0" w:firstLine="720"/>
        <w:jc w:val="both"/>
        <w:rPr>
          <w:rFonts w:ascii="Trebuchet MS" w:hAnsi="Trebuchet MS"/>
          <w:sz w:val="22"/>
          <w:szCs w:val="22"/>
          <w:lang w:val="lt-LT"/>
        </w:rPr>
      </w:pPr>
      <w:r w:rsidRPr="00F27993">
        <w:rPr>
          <w:rFonts w:ascii="Trebuchet MS" w:hAnsi="Trebuchet MS"/>
          <w:sz w:val="22"/>
          <w:szCs w:val="22"/>
          <w:lang w:val="lt-LT"/>
        </w:rPr>
        <w:t>Objekto įjungimas vykdomas pagal patvirtintą vienkartinę įjungimo programą;</w:t>
      </w:r>
    </w:p>
    <w:p w14:paraId="7542186C" w14:textId="031F56DE" w:rsidR="001E3B0C" w:rsidRPr="00F27993" w:rsidRDefault="007411A2" w:rsidP="00243974">
      <w:pPr>
        <w:pStyle w:val="BodyText"/>
        <w:numPr>
          <w:ilvl w:val="1"/>
          <w:numId w:val="1"/>
        </w:numPr>
        <w:spacing w:line="360" w:lineRule="auto"/>
        <w:ind w:left="0" w:firstLine="720"/>
        <w:jc w:val="both"/>
        <w:rPr>
          <w:rFonts w:ascii="Trebuchet MS" w:hAnsi="Trebuchet MS"/>
          <w:sz w:val="22"/>
          <w:szCs w:val="22"/>
          <w:lang w:val="lt-LT"/>
        </w:rPr>
      </w:pPr>
      <w:r w:rsidRPr="00F27993">
        <w:rPr>
          <w:rFonts w:ascii="Trebuchet MS" w:hAnsi="Trebuchet MS"/>
          <w:sz w:val="22"/>
          <w:szCs w:val="22"/>
          <w:lang w:val="lt-LT"/>
        </w:rPr>
        <w:t>Objekto įjungimo programoje turi būti nurodyta kokie rangovo ir užsakovo specialistai privalo būti objekte įjungimo metu.</w:t>
      </w:r>
    </w:p>
    <w:p w14:paraId="03AFD409" w14:textId="5881B591" w:rsidR="00D4349D" w:rsidRPr="00F27993" w:rsidRDefault="00093631" w:rsidP="00243974">
      <w:pPr>
        <w:pStyle w:val="BodyText"/>
        <w:numPr>
          <w:ilvl w:val="1"/>
          <w:numId w:val="1"/>
        </w:numPr>
        <w:spacing w:line="360" w:lineRule="auto"/>
        <w:ind w:left="0" w:firstLine="720"/>
        <w:jc w:val="both"/>
        <w:rPr>
          <w:rFonts w:ascii="Trebuchet MS" w:eastAsiaTheme="minorEastAsia" w:hAnsi="Trebuchet MS" w:cstheme="minorBidi"/>
          <w:sz w:val="22"/>
          <w:szCs w:val="22"/>
          <w:lang w:val="lt-LT"/>
        </w:rPr>
      </w:pPr>
      <w:r w:rsidRPr="00F27993">
        <w:rPr>
          <w:rFonts w:ascii="Trebuchet MS" w:hAnsi="Trebuchet MS"/>
          <w:sz w:val="22"/>
          <w:szCs w:val="22"/>
          <w:lang w:val="lt-LT"/>
        </w:rPr>
        <w:t>Darbams, numatytiems įjungimo programoje, atlikti Rangovas turi pateikti DK (arba BD objektuose su budinčiu personalu) nurodymus darbams atlikti.</w:t>
      </w:r>
    </w:p>
    <w:p w14:paraId="0B6606DC" w14:textId="0C428E3B" w:rsidR="00D4349D" w:rsidRPr="00F27993" w:rsidRDefault="00093631" w:rsidP="00243974">
      <w:pPr>
        <w:pStyle w:val="BodyText"/>
        <w:numPr>
          <w:ilvl w:val="0"/>
          <w:numId w:val="1"/>
        </w:numPr>
        <w:spacing w:line="360" w:lineRule="auto"/>
        <w:ind w:left="0" w:firstLine="720"/>
        <w:jc w:val="both"/>
        <w:rPr>
          <w:rFonts w:ascii="Trebuchet MS" w:hAnsi="Trebuchet MS"/>
          <w:sz w:val="22"/>
          <w:szCs w:val="22"/>
          <w:lang w:val="lt-LT"/>
        </w:rPr>
      </w:pPr>
      <w:r w:rsidRPr="00F27993">
        <w:rPr>
          <w:rFonts w:ascii="Trebuchet MS" w:hAnsi="Trebuchet MS"/>
          <w:sz w:val="22"/>
          <w:szCs w:val="22"/>
          <w:lang w:val="lt-LT"/>
        </w:rPr>
        <w:t xml:space="preserve"> PTD direktoriaus nurodymu yra patvirtintas sąrašas įrenginių,</w:t>
      </w:r>
      <w:r w:rsidR="007411A2" w:rsidRPr="00F27993">
        <w:rPr>
          <w:rFonts w:ascii="Trebuchet MS" w:hAnsi="Trebuchet MS"/>
          <w:sz w:val="22"/>
          <w:szCs w:val="22"/>
          <w:lang w:val="lt-LT"/>
        </w:rPr>
        <w:t xml:space="preserve"> </w:t>
      </w:r>
      <w:r w:rsidRPr="00F27993">
        <w:rPr>
          <w:rFonts w:ascii="Trebuchet MS" w:hAnsi="Trebuchet MS"/>
          <w:sz w:val="22"/>
          <w:szCs w:val="22"/>
          <w:lang w:val="lt-LT"/>
        </w:rPr>
        <w:t>kurių atjungimui/įjungim</w:t>
      </w:r>
      <w:r w:rsidR="007411A2" w:rsidRPr="00F27993">
        <w:rPr>
          <w:rFonts w:ascii="Trebuchet MS" w:hAnsi="Trebuchet MS"/>
          <w:sz w:val="22"/>
          <w:szCs w:val="22"/>
          <w:lang w:val="lt-LT"/>
        </w:rPr>
        <w:t>ui</w:t>
      </w:r>
      <w:r w:rsidRPr="00F27993">
        <w:rPr>
          <w:rFonts w:ascii="Trebuchet MS" w:hAnsi="Trebuchet MS"/>
          <w:sz w:val="22"/>
          <w:szCs w:val="22"/>
          <w:lang w:val="lt-LT"/>
        </w:rPr>
        <w:t xml:space="preserve"> </w:t>
      </w:r>
      <w:r w:rsidR="007411A2" w:rsidRPr="00F27993">
        <w:rPr>
          <w:rFonts w:ascii="Trebuchet MS" w:hAnsi="Trebuchet MS"/>
          <w:sz w:val="22"/>
          <w:szCs w:val="22"/>
          <w:lang w:val="lt-LT"/>
        </w:rPr>
        <w:t>tvarkomąjį</w:t>
      </w:r>
      <w:r w:rsidRPr="00F27993">
        <w:rPr>
          <w:rFonts w:ascii="Trebuchet MS" w:hAnsi="Trebuchet MS"/>
          <w:sz w:val="22"/>
          <w:szCs w:val="22"/>
          <w:lang w:val="lt-LT"/>
        </w:rPr>
        <w:t xml:space="preserve"> dokumentą pasirašo IPC regiono vadovas</w:t>
      </w:r>
      <w:r w:rsidR="00A859C3" w:rsidRPr="00F27993">
        <w:rPr>
          <w:rFonts w:ascii="Trebuchet MS" w:hAnsi="Trebuchet MS"/>
          <w:sz w:val="22"/>
          <w:szCs w:val="22"/>
          <w:lang w:val="lt-LT"/>
        </w:rPr>
        <w:t>.</w:t>
      </w:r>
    </w:p>
    <w:p w14:paraId="7BD4D2DF" w14:textId="77777777" w:rsidR="002079A7" w:rsidRPr="00F27993" w:rsidRDefault="002079A7" w:rsidP="00243974">
      <w:pPr>
        <w:pStyle w:val="BodyText"/>
        <w:spacing w:line="360" w:lineRule="auto"/>
        <w:ind w:firstLine="720"/>
        <w:jc w:val="center"/>
        <w:rPr>
          <w:rFonts w:ascii="Trebuchet MS" w:hAnsi="Trebuchet MS"/>
          <w:b/>
          <w:bCs/>
          <w:sz w:val="22"/>
          <w:szCs w:val="22"/>
          <w:lang w:val="lt-LT"/>
        </w:rPr>
      </w:pPr>
    </w:p>
    <w:p w14:paraId="6421D221" w14:textId="43DFCD53" w:rsidR="00D4349D" w:rsidRPr="00F27993" w:rsidRDefault="00093631" w:rsidP="00243974">
      <w:pPr>
        <w:pStyle w:val="BodyText"/>
        <w:spacing w:line="360" w:lineRule="auto"/>
        <w:jc w:val="center"/>
        <w:rPr>
          <w:rFonts w:ascii="Trebuchet MS" w:hAnsi="Trebuchet MS"/>
          <w:b/>
          <w:bCs/>
          <w:sz w:val="22"/>
          <w:szCs w:val="22"/>
          <w:lang w:val="lt-LT"/>
        </w:rPr>
      </w:pPr>
      <w:r w:rsidRPr="00F27993">
        <w:rPr>
          <w:rFonts w:ascii="Trebuchet MS" w:hAnsi="Trebuchet MS"/>
          <w:b/>
          <w:bCs/>
          <w:sz w:val="22"/>
          <w:szCs w:val="22"/>
          <w:lang w:val="lt-LT"/>
        </w:rPr>
        <w:t>VIII. PASIKEITIMAS INFORMACIJA</w:t>
      </w:r>
    </w:p>
    <w:p w14:paraId="00871C46" w14:textId="2919DE86" w:rsidR="00D4349D" w:rsidRPr="00F27993" w:rsidRDefault="00093631" w:rsidP="00243974">
      <w:pPr>
        <w:pStyle w:val="BodyText"/>
        <w:numPr>
          <w:ilvl w:val="0"/>
          <w:numId w:val="1"/>
        </w:numPr>
        <w:spacing w:line="360" w:lineRule="auto"/>
        <w:ind w:left="0" w:firstLine="720"/>
        <w:jc w:val="both"/>
        <w:rPr>
          <w:rFonts w:ascii="Trebuchet MS" w:hAnsi="Trebuchet MS"/>
          <w:sz w:val="22"/>
          <w:szCs w:val="22"/>
          <w:lang w:val="lt-LT"/>
        </w:rPr>
      </w:pPr>
      <w:r w:rsidRPr="00F27993">
        <w:rPr>
          <w:rFonts w:ascii="Trebuchet MS" w:hAnsi="Trebuchet MS"/>
          <w:sz w:val="22"/>
          <w:szCs w:val="22"/>
          <w:lang w:val="lt-LT"/>
        </w:rPr>
        <w:t>Informacijos pasikeitimui tarp DK, SVC, BD, IPC</w:t>
      </w:r>
      <w:r w:rsidR="00744F98" w:rsidRPr="00F27993">
        <w:rPr>
          <w:rFonts w:ascii="Trebuchet MS" w:hAnsi="Trebuchet MS"/>
          <w:sz w:val="22"/>
          <w:szCs w:val="22"/>
          <w:lang w:val="lt-LT"/>
        </w:rPr>
        <w:t xml:space="preserve">, </w:t>
      </w:r>
      <w:r w:rsidR="00761887">
        <w:rPr>
          <w:rFonts w:ascii="Trebuchet MS" w:hAnsi="Trebuchet MS"/>
          <w:sz w:val="22"/>
          <w:szCs w:val="22"/>
          <w:lang w:val="lt-LT"/>
        </w:rPr>
        <w:t>SĮPS</w:t>
      </w:r>
      <w:r w:rsidRPr="00F27993">
        <w:rPr>
          <w:rFonts w:ascii="Trebuchet MS" w:hAnsi="Trebuchet MS"/>
          <w:sz w:val="22"/>
          <w:szCs w:val="22"/>
          <w:lang w:val="lt-LT"/>
        </w:rPr>
        <w:t>, rangovo darbų vadovo ir vykdytojo, perjungimų vadovo, perjungimų vykdytojo naudojama: balso pranešimas (įrašančiu telefonu), rašytinis pranešimas (elektroniniu paštu).</w:t>
      </w:r>
    </w:p>
    <w:p w14:paraId="5A546C90" w14:textId="77777777" w:rsidR="00D4349D" w:rsidRPr="00F27993" w:rsidRDefault="00093631" w:rsidP="00243974">
      <w:pPr>
        <w:pStyle w:val="BodyText"/>
        <w:numPr>
          <w:ilvl w:val="0"/>
          <w:numId w:val="1"/>
        </w:numPr>
        <w:spacing w:line="360" w:lineRule="auto"/>
        <w:jc w:val="both"/>
        <w:rPr>
          <w:rFonts w:ascii="Trebuchet MS" w:hAnsi="Trebuchet MS"/>
          <w:sz w:val="22"/>
          <w:szCs w:val="22"/>
          <w:lang w:val="lt-LT"/>
        </w:rPr>
      </w:pPr>
      <w:r w:rsidRPr="00F27993">
        <w:rPr>
          <w:rFonts w:ascii="Trebuchet MS" w:hAnsi="Trebuchet MS"/>
          <w:sz w:val="22"/>
          <w:szCs w:val="22"/>
          <w:lang w:val="lt-LT"/>
        </w:rPr>
        <w:t>Visa informacija, reikalinga darbų saugai užtikrinti, turi būti rašytinė. Kiti informacijos pasikeitimo būdai galimi, tik užtikrinus, kad informacija bus gauta teisingai ir nėra galimybės gautą informaciją klaidingai suprasti.</w:t>
      </w:r>
    </w:p>
    <w:p w14:paraId="73D5C6EC" w14:textId="7A6112A6" w:rsidR="00D4349D" w:rsidRPr="00F27993" w:rsidRDefault="00093631" w:rsidP="00243974">
      <w:pPr>
        <w:pStyle w:val="BodyText"/>
        <w:numPr>
          <w:ilvl w:val="0"/>
          <w:numId w:val="1"/>
        </w:numPr>
        <w:spacing w:line="360" w:lineRule="auto"/>
        <w:jc w:val="both"/>
        <w:rPr>
          <w:rFonts w:ascii="Trebuchet MS" w:hAnsi="Trebuchet MS"/>
          <w:sz w:val="22"/>
          <w:szCs w:val="22"/>
          <w:lang w:val="lt-LT"/>
        </w:rPr>
      </w:pPr>
      <w:r w:rsidRPr="00F27993">
        <w:rPr>
          <w:rFonts w:ascii="Trebuchet MS" w:hAnsi="Trebuchet MS"/>
          <w:sz w:val="22"/>
          <w:szCs w:val="22"/>
          <w:lang w:val="lt-LT"/>
        </w:rPr>
        <w:t>Kiekviename pranešime turi būti užfiksuota pranešėjo vardas ir pavardė, kontaktiniai duomenys: telefono numeris, elektroninio pašto adresas.</w:t>
      </w:r>
    </w:p>
    <w:p w14:paraId="6B3D45A4" w14:textId="77777777" w:rsidR="00D4349D" w:rsidRPr="00F27993" w:rsidRDefault="00093631" w:rsidP="00243974">
      <w:pPr>
        <w:pStyle w:val="BodyText"/>
        <w:numPr>
          <w:ilvl w:val="0"/>
          <w:numId w:val="1"/>
        </w:numPr>
        <w:spacing w:line="360" w:lineRule="auto"/>
        <w:jc w:val="both"/>
        <w:rPr>
          <w:rFonts w:ascii="Trebuchet MS" w:hAnsi="Trebuchet MS"/>
          <w:sz w:val="22"/>
          <w:szCs w:val="22"/>
          <w:lang w:val="lt-LT"/>
        </w:rPr>
      </w:pPr>
      <w:r w:rsidRPr="00F27993">
        <w:rPr>
          <w:rFonts w:ascii="Trebuchet MS" w:hAnsi="Trebuchet MS"/>
          <w:sz w:val="22"/>
          <w:szCs w:val="22"/>
          <w:lang w:val="lt-LT"/>
        </w:rPr>
        <w:t>Telefoniniai pranešimai turi būti perduodami per telefonus, kurių pokalbiai yra įrašinėjami.</w:t>
      </w:r>
    </w:p>
    <w:p w14:paraId="28A592CD" w14:textId="77777777" w:rsidR="00A16256" w:rsidRPr="00F27993" w:rsidRDefault="00A16256" w:rsidP="00243974">
      <w:pPr>
        <w:pStyle w:val="BodyText"/>
        <w:tabs>
          <w:tab w:val="left" w:pos="3119"/>
          <w:tab w:val="left" w:pos="3828"/>
        </w:tabs>
        <w:spacing w:line="360" w:lineRule="auto"/>
        <w:ind w:left="2790"/>
        <w:rPr>
          <w:rFonts w:ascii="Trebuchet MS" w:hAnsi="Trebuchet MS"/>
          <w:sz w:val="22"/>
          <w:szCs w:val="22"/>
          <w:lang w:val="lt-LT"/>
        </w:rPr>
      </w:pPr>
    </w:p>
    <w:p w14:paraId="20456704" w14:textId="6D88D953" w:rsidR="00A16256" w:rsidRPr="00F27993" w:rsidRDefault="00093631" w:rsidP="00243974">
      <w:pPr>
        <w:pStyle w:val="BodyText"/>
        <w:tabs>
          <w:tab w:val="left" w:pos="3119"/>
          <w:tab w:val="left" w:pos="3828"/>
        </w:tabs>
        <w:spacing w:line="360" w:lineRule="auto"/>
        <w:ind w:left="2790"/>
        <w:rPr>
          <w:rFonts w:ascii="Trebuchet MS" w:hAnsi="Trebuchet MS"/>
          <w:b/>
          <w:bCs/>
          <w:sz w:val="22"/>
          <w:szCs w:val="22"/>
          <w:lang w:val="lt-LT"/>
        </w:rPr>
      </w:pPr>
      <w:r w:rsidRPr="00F27993">
        <w:rPr>
          <w:rFonts w:ascii="Trebuchet MS" w:hAnsi="Trebuchet MS"/>
          <w:b/>
          <w:bCs/>
          <w:sz w:val="22"/>
          <w:szCs w:val="22"/>
          <w:lang w:val="lt-LT"/>
        </w:rPr>
        <w:t>IX. BAIGIAMOSIOS NUOSTATOS</w:t>
      </w:r>
    </w:p>
    <w:p w14:paraId="218DBB74" w14:textId="44964A56" w:rsidR="00A16256" w:rsidRPr="00F27993" w:rsidRDefault="00093631" w:rsidP="00243974">
      <w:pPr>
        <w:pStyle w:val="BodyText"/>
        <w:numPr>
          <w:ilvl w:val="0"/>
          <w:numId w:val="1"/>
        </w:numPr>
        <w:tabs>
          <w:tab w:val="left" w:pos="567"/>
        </w:tabs>
        <w:spacing w:line="360" w:lineRule="auto"/>
        <w:ind w:left="567" w:hanging="567"/>
        <w:jc w:val="both"/>
        <w:rPr>
          <w:rFonts w:ascii="Trebuchet MS" w:hAnsi="Trebuchet MS"/>
          <w:sz w:val="22"/>
          <w:szCs w:val="22"/>
          <w:lang w:val="lt-LT"/>
        </w:rPr>
      </w:pPr>
      <w:r w:rsidRPr="00F27993">
        <w:rPr>
          <w:rFonts w:ascii="Trebuchet MS" w:hAnsi="Trebuchet MS"/>
          <w:sz w:val="22"/>
          <w:szCs w:val="22"/>
          <w:lang w:val="lt-LT"/>
        </w:rPr>
        <w:t xml:space="preserve">Aprašas keičiamas ar pripažįstamas netekęs galios Bendrovės </w:t>
      </w:r>
      <w:r w:rsidR="009E488C">
        <w:rPr>
          <w:rFonts w:ascii="Trebuchet MS" w:hAnsi="Trebuchet MS"/>
          <w:sz w:val="22"/>
          <w:szCs w:val="22"/>
          <w:lang w:val="lt-LT"/>
        </w:rPr>
        <w:t>vadovo</w:t>
      </w:r>
      <w:r w:rsidRPr="00F27993">
        <w:rPr>
          <w:rFonts w:ascii="Trebuchet MS" w:hAnsi="Trebuchet MS"/>
          <w:sz w:val="22"/>
          <w:szCs w:val="22"/>
          <w:lang w:val="lt-LT"/>
        </w:rPr>
        <w:t xml:space="preserve"> įsakymu.</w:t>
      </w:r>
    </w:p>
    <w:p w14:paraId="555D110E" w14:textId="77777777" w:rsidR="00A16256" w:rsidRPr="00F27993" w:rsidRDefault="00093631" w:rsidP="00243974">
      <w:pPr>
        <w:pStyle w:val="BodyText"/>
        <w:numPr>
          <w:ilvl w:val="0"/>
          <w:numId w:val="1"/>
        </w:numPr>
        <w:pBdr>
          <w:bottom w:val="single" w:sz="12" w:space="1" w:color="auto"/>
        </w:pBdr>
        <w:tabs>
          <w:tab w:val="left" w:pos="567"/>
        </w:tabs>
        <w:spacing w:line="360" w:lineRule="auto"/>
        <w:ind w:left="567" w:hanging="567"/>
        <w:jc w:val="both"/>
        <w:rPr>
          <w:rFonts w:ascii="Trebuchet MS" w:hAnsi="Trebuchet MS"/>
          <w:sz w:val="22"/>
          <w:szCs w:val="22"/>
          <w:lang w:val="lt-LT"/>
        </w:rPr>
      </w:pPr>
      <w:r w:rsidRPr="00F27993">
        <w:rPr>
          <w:rFonts w:ascii="Trebuchet MS" w:hAnsi="Trebuchet MS"/>
          <w:sz w:val="22"/>
          <w:szCs w:val="22"/>
          <w:lang w:val="lt-LT"/>
        </w:rPr>
        <w:t>Už šio Aprašo nuostatų nesilaikymą ar netinkamą laikymąsi taikoma norminiuose teisės aktuose numatyta atsakomybė.</w:t>
      </w:r>
    </w:p>
    <w:p w14:paraId="064FC46D" w14:textId="0E605C70" w:rsidR="00721A39" w:rsidRPr="00F27993" w:rsidDel="005B6CE4" w:rsidRDefault="00093631" w:rsidP="00243974">
      <w:pPr>
        <w:spacing w:line="360" w:lineRule="auto"/>
        <w:jc w:val="center"/>
        <w:rPr>
          <w:del w:id="8" w:author="Mantas Kriščeliūnas" w:date="2024-12-03T17:04:00Z" w16du:dateUtc="2024-12-03T15:04:00Z"/>
          <w:rFonts w:ascii="Trebuchet MS" w:hAnsi="Trebuchet MS"/>
        </w:rPr>
        <w:sectPr w:rsidR="00721A39" w:rsidRPr="00F27993" w:rsidDel="005B6CE4" w:rsidSect="005D73DA">
          <w:headerReference w:type="even" r:id="rId11"/>
          <w:headerReference w:type="default" r:id="rId12"/>
          <w:footerReference w:type="even" r:id="rId13"/>
          <w:footerReference w:type="default" r:id="rId14"/>
          <w:headerReference w:type="first" r:id="rId15"/>
          <w:footerReference w:type="first" r:id="rId16"/>
          <w:pgSz w:w="11906" w:h="16838"/>
          <w:pgMar w:top="1560" w:right="849" w:bottom="1560" w:left="1418" w:header="454" w:footer="454" w:gutter="0"/>
          <w:pgNumType w:start="1"/>
          <w:cols w:space="1296"/>
          <w:docGrid w:linePitch="360"/>
        </w:sectPr>
      </w:pPr>
      <w:r w:rsidRPr="00F27993">
        <w:rPr>
          <w:rFonts w:ascii="Trebuchet MS" w:hAnsi="Trebuchet MS"/>
        </w:rPr>
        <w:lastRenderedPageBreak/>
        <w:br w:type="page"/>
      </w:r>
    </w:p>
    <w:p w14:paraId="7D5933FE" w14:textId="77777777" w:rsidR="00B609EE" w:rsidRPr="00F27993" w:rsidRDefault="00B609EE" w:rsidP="005B6CE4">
      <w:pPr>
        <w:spacing w:line="360" w:lineRule="auto"/>
        <w:jc w:val="center"/>
        <w:rPr>
          <w:rFonts w:ascii="Trebuchet MS" w:hAnsi="Trebuchet MS"/>
        </w:rPr>
      </w:pPr>
    </w:p>
    <w:p w14:paraId="3D2F2CD1" w14:textId="0FB42465" w:rsidR="00721A39" w:rsidRPr="00F27993" w:rsidRDefault="00093631" w:rsidP="00243974">
      <w:pPr>
        <w:pStyle w:val="NoSpacing"/>
        <w:tabs>
          <w:tab w:val="left" w:pos="13608"/>
        </w:tabs>
        <w:spacing w:line="360" w:lineRule="auto"/>
        <w:rPr>
          <w:rFonts w:ascii="Trebuchet MS" w:hAnsi="Trebuchet MS"/>
        </w:rPr>
      </w:pPr>
      <w:r w:rsidRPr="00F27993">
        <w:rPr>
          <w:rFonts w:ascii="Trebuchet MS" w:hAnsi="Trebuchet MS"/>
        </w:rPr>
        <w:t xml:space="preserve">Darbų organizavimo perdavimo tinklo elektros įrenginiuose </w:t>
      </w:r>
      <w:r w:rsidR="00B51B1B">
        <w:rPr>
          <w:rFonts w:ascii="Trebuchet MS" w:hAnsi="Trebuchet MS"/>
        </w:rPr>
        <w:t>veiksmų seka</w:t>
      </w:r>
      <w:r w:rsidRPr="00F27993">
        <w:rPr>
          <w:rFonts w:ascii="Trebuchet MS" w:hAnsi="Trebuchet MS"/>
        </w:rPr>
        <w:t>,</w:t>
      </w:r>
      <w:r w:rsidRPr="00F27993">
        <w:rPr>
          <w:rFonts w:ascii="Trebuchet MS" w:hAnsi="Trebuchet MS"/>
        </w:rPr>
        <w:tab/>
        <w:t>1 priedas</w:t>
      </w:r>
    </w:p>
    <w:p w14:paraId="55D70FA3" w14:textId="6811D583" w:rsidR="00721A39" w:rsidRPr="00F27993" w:rsidRDefault="00115F33" w:rsidP="00243974">
      <w:pPr>
        <w:pStyle w:val="NoSpacing"/>
        <w:spacing w:line="360" w:lineRule="auto"/>
        <w:rPr>
          <w:rFonts w:ascii="Trebuchet MS" w:hAnsi="Trebuchet MS"/>
        </w:rPr>
      </w:pPr>
      <w:r>
        <w:rPr>
          <w:rFonts w:ascii="Trebuchet MS" w:hAnsi="Trebuchet MS"/>
          <w:noProof/>
        </w:rPr>
        <w:drawing>
          <wp:inline distT="0" distB="0" distL="0" distR="0" wp14:anchorId="0F38F934" wp14:editId="0F047CE5">
            <wp:extent cx="9611360" cy="5105400"/>
            <wp:effectExtent l="0" t="0" r="8890" b="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rotWithShape="1">
                    <a:blip r:embed="rId17" cstate="print">
                      <a:extLst>
                        <a:ext uri="{28A0092B-C50C-407E-A947-70E740481C1C}">
                          <a14:useLocalDpi xmlns:a14="http://schemas.microsoft.com/office/drawing/2010/main" val="0"/>
                        </a:ext>
                      </a:extLst>
                    </a:blip>
                    <a:srcRect t="12594"/>
                    <a:stretch/>
                  </pic:blipFill>
                  <pic:spPr bwMode="auto">
                    <a:xfrm>
                      <a:off x="0" y="0"/>
                      <a:ext cx="9611360" cy="5105400"/>
                    </a:xfrm>
                    <a:prstGeom prst="rect">
                      <a:avLst/>
                    </a:prstGeom>
                    <a:ln>
                      <a:noFill/>
                    </a:ln>
                    <a:extLst>
                      <a:ext uri="{53640926-AAD7-44D8-BBD7-CCE9431645EC}">
                        <a14:shadowObscured xmlns:a14="http://schemas.microsoft.com/office/drawing/2010/main"/>
                      </a:ext>
                    </a:extLst>
                  </pic:spPr>
                </pic:pic>
              </a:graphicData>
            </a:graphic>
          </wp:inline>
        </w:drawing>
      </w:r>
    </w:p>
    <w:p w14:paraId="66E25885" w14:textId="0A39EC02" w:rsidR="00367D3E" w:rsidRDefault="00367D3E" w:rsidP="00243974">
      <w:pPr>
        <w:spacing w:line="360" w:lineRule="auto"/>
        <w:rPr>
          <w:rFonts w:ascii="Trebuchet MS" w:hAnsi="Trebuchet MS"/>
        </w:rPr>
      </w:pPr>
      <w:r>
        <w:rPr>
          <w:rFonts w:ascii="Trebuchet MS" w:hAnsi="Trebuchet MS"/>
        </w:rPr>
        <w:br w:type="page"/>
      </w:r>
    </w:p>
    <w:p w14:paraId="4A2B81E8" w14:textId="0CE4E8AC" w:rsidR="00281554" w:rsidRPr="00F27993" w:rsidRDefault="00281554" w:rsidP="00243974">
      <w:pPr>
        <w:spacing w:line="360" w:lineRule="auto"/>
        <w:rPr>
          <w:rFonts w:ascii="Trebuchet MS" w:hAnsi="Trebuchet MS"/>
        </w:rPr>
      </w:pPr>
      <w:bookmarkStart w:id="9" w:name="_MON_1420276073"/>
      <w:bookmarkStart w:id="10" w:name="_MON_1420276019"/>
      <w:bookmarkStart w:id="11" w:name="_MON_1420288762"/>
      <w:bookmarkStart w:id="12" w:name="_MON_1420881837"/>
      <w:bookmarkStart w:id="13" w:name="_MON_1420290521"/>
      <w:bookmarkStart w:id="14" w:name="_MON_1420889895"/>
      <w:bookmarkStart w:id="15" w:name="_MON_1420294258"/>
      <w:bookmarkStart w:id="16" w:name="_MON_1420296038"/>
      <w:bookmarkStart w:id="17" w:name="_MON_1420296104"/>
      <w:bookmarkStart w:id="18" w:name="_MON_1420296121"/>
      <w:bookmarkStart w:id="19" w:name="_MON_1420296157"/>
      <w:bookmarkStart w:id="20" w:name="_MON_1420296439"/>
      <w:bookmarkStart w:id="21" w:name="_MON_1420296485"/>
      <w:bookmarkEnd w:id="9"/>
      <w:bookmarkEnd w:id="10"/>
      <w:bookmarkEnd w:id="11"/>
      <w:bookmarkEnd w:id="12"/>
      <w:bookmarkEnd w:id="13"/>
      <w:bookmarkEnd w:id="14"/>
      <w:bookmarkEnd w:id="15"/>
      <w:bookmarkEnd w:id="16"/>
      <w:bookmarkEnd w:id="17"/>
      <w:bookmarkEnd w:id="18"/>
      <w:bookmarkEnd w:id="19"/>
      <w:bookmarkEnd w:id="20"/>
      <w:bookmarkEnd w:id="21"/>
      <w:r w:rsidRPr="00F27993">
        <w:rPr>
          <w:rFonts w:ascii="Trebuchet MS" w:hAnsi="Trebuchet MS"/>
        </w:rPr>
        <w:lastRenderedPageBreak/>
        <w:t xml:space="preserve">ITTC pateiktų paraiškų derinimo </w:t>
      </w:r>
      <w:r w:rsidR="00B51B1B">
        <w:rPr>
          <w:rFonts w:ascii="Trebuchet MS" w:hAnsi="Trebuchet MS"/>
        </w:rPr>
        <w:t>Veiksmų seka</w:t>
      </w:r>
      <w:r w:rsidRPr="00F27993">
        <w:rPr>
          <w:rFonts w:ascii="Trebuchet MS" w:hAnsi="Trebuchet MS"/>
        </w:rPr>
        <w:tab/>
      </w:r>
      <w:r w:rsidRPr="00F27993">
        <w:rPr>
          <w:rFonts w:ascii="Trebuchet MS" w:hAnsi="Trebuchet MS"/>
        </w:rPr>
        <w:tab/>
      </w:r>
    </w:p>
    <w:p w14:paraId="2470FA5E" w14:textId="282A617F" w:rsidR="00281554" w:rsidRPr="00F27993" w:rsidRDefault="00115F33" w:rsidP="00243974">
      <w:pPr>
        <w:spacing w:line="360" w:lineRule="auto"/>
        <w:jc w:val="right"/>
        <w:rPr>
          <w:rFonts w:ascii="Trebuchet MS" w:hAnsi="Trebuchet MS"/>
        </w:rPr>
      </w:pPr>
      <w:r>
        <w:rPr>
          <w:rFonts w:ascii="Trebuchet MS" w:hAnsi="Trebuchet MS"/>
        </w:rPr>
        <w:t>2</w:t>
      </w:r>
      <w:r w:rsidRPr="00F27993">
        <w:rPr>
          <w:rFonts w:ascii="Trebuchet MS" w:hAnsi="Trebuchet MS"/>
        </w:rPr>
        <w:t xml:space="preserve"> </w:t>
      </w:r>
      <w:r w:rsidR="00281554" w:rsidRPr="00F27993">
        <w:rPr>
          <w:rFonts w:ascii="Trebuchet MS" w:hAnsi="Trebuchet MS"/>
        </w:rPr>
        <w:t>priedas</w:t>
      </w:r>
    </w:p>
    <w:p w14:paraId="65600E35" w14:textId="3A987E1C" w:rsidR="001F7B38" w:rsidRDefault="00FD7202" w:rsidP="00243974">
      <w:pPr>
        <w:spacing w:line="360" w:lineRule="auto"/>
        <w:jc w:val="center"/>
        <w:rPr>
          <w:rFonts w:ascii="Trebuchet MS" w:hAnsi="Trebuchet MS"/>
        </w:rPr>
      </w:pPr>
      <w:r w:rsidRPr="00F27993">
        <w:rPr>
          <w:rFonts w:ascii="Trebuchet MS" w:hAnsi="Trebuchet MS"/>
          <w:noProof/>
        </w:rPr>
        <w:drawing>
          <wp:inline distT="0" distB="0" distL="0" distR="0" wp14:anchorId="5B9764F0" wp14:editId="002818BB">
            <wp:extent cx="6723378" cy="4899662"/>
            <wp:effectExtent l="0" t="0" r="1905" b="0"/>
            <wp:docPr id="1249831723" name="Picture 5" descr="A close up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8">
                      <a:extLst>
                        <a:ext uri="{28A0092B-C50C-407E-A947-70E740481C1C}">
                          <a14:useLocalDpi xmlns:a14="http://schemas.microsoft.com/office/drawing/2010/main" val="0"/>
                        </a:ext>
                      </a:extLst>
                    </a:blip>
                    <a:stretch>
                      <a:fillRect/>
                    </a:stretch>
                  </pic:blipFill>
                  <pic:spPr>
                    <a:xfrm>
                      <a:off x="0" y="0"/>
                      <a:ext cx="6723378" cy="4899662"/>
                    </a:xfrm>
                    <a:prstGeom prst="rect">
                      <a:avLst/>
                    </a:prstGeom>
                  </pic:spPr>
                </pic:pic>
              </a:graphicData>
            </a:graphic>
          </wp:inline>
        </w:drawing>
      </w:r>
      <w:r w:rsidR="001F7B38">
        <w:rPr>
          <w:rFonts w:ascii="Trebuchet MS" w:hAnsi="Trebuchet MS"/>
        </w:rPr>
        <w:br w:type="page"/>
      </w:r>
    </w:p>
    <w:p w14:paraId="0BC3EAB2" w14:textId="77777777" w:rsidR="00773595" w:rsidRPr="00F27993" w:rsidRDefault="00773595" w:rsidP="00243974">
      <w:pPr>
        <w:spacing w:line="360" w:lineRule="auto"/>
        <w:jc w:val="center"/>
        <w:rPr>
          <w:rFonts w:ascii="Trebuchet MS" w:hAnsi="Trebuchet MS"/>
        </w:rPr>
      </w:pPr>
    </w:p>
    <w:p w14:paraId="6FDAB89C" w14:textId="3A2C2DFE" w:rsidR="00773595" w:rsidRPr="00F27993" w:rsidRDefault="00773595" w:rsidP="00243974">
      <w:pPr>
        <w:spacing w:line="360" w:lineRule="auto"/>
        <w:rPr>
          <w:rFonts w:ascii="Trebuchet MS" w:hAnsi="Trebuchet MS"/>
        </w:rPr>
      </w:pPr>
      <w:r w:rsidRPr="00F27993">
        <w:rPr>
          <w:rFonts w:ascii="Trebuchet MS" w:hAnsi="Trebuchet MS"/>
        </w:rPr>
        <w:t xml:space="preserve">Atjungimų užsakymų pateikimo ir valdymo </w:t>
      </w:r>
      <w:r w:rsidR="00B51B1B">
        <w:rPr>
          <w:rFonts w:ascii="Trebuchet MS" w:hAnsi="Trebuchet MS"/>
        </w:rPr>
        <w:t>instrukcija</w:t>
      </w:r>
      <w:r w:rsidR="00B51B1B">
        <w:rPr>
          <w:rFonts w:ascii="Trebuchet MS" w:hAnsi="Trebuchet MS"/>
        </w:rPr>
        <w:tab/>
      </w:r>
      <w:r w:rsidR="00B51B1B">
        <w:rPr>
          <w:rFonts w:ascii="Trebuchet MS" w:hAnsi="Trebuchet MS"/>
        </w:rPr>
        <w:tab/>
      </w:r>
      <w:r w:rsidR="00B51B1B">
        <w:rPr>
          <w:rFonts w:ascii="Trebuchet MS" w:hAnsi="Trebuchet MS"/>
        </w:rPr>
        <w:tab/>
      </w:r>
      <w:r w:rsidR="00B51B1B">
        <w:rPr>
          <w:rFonts w:ascii="Trebuchet MS" w:hAnsi="Trebuchet MS"/>
        </w:rPr>
        <w:tab/>
      </w:r>
      <w:r w:rsidR="00B51B1B">
        <w:rPr>
          <w:rFonts w:ascii="Trebuchet MS" w:hAnsi="Trebuchet MS"/>
        </w:rPr>
        <w:tab/>
      </w:r>
      <w:r w:rsidR="00B51B1B">
        <w:rPr>
          <w:rFonts w:ascii="Trebuchet MS" w:hAnsi="Trebuchet MS"/>
        </w:rPr>
        <w:tab/>
      </w:r>
      <w:r w:rsidRPr="00F27993">
        <w:rPr>
          <w:rFonts w:ascii="Trebuchet MS" w:hAnsi="Trebuchet MS"/>
        </w:rPr>
        <w:tab/>
      </w:r>
      <w:r w:rsidRPr="00F27993">
        <w:rPr>
          <w:rFonts w:ascii="Trebuchet MS" w:hAnsi="Trebuchet MS"/>
        </w:rPr>
        <w:tab/>
      </w:r>
      <w:r w:rsidRPr="00F27993">
        <w:rPr>
          <w:rFonts w:ascii="Trebuchet MS" w:hAnsi="Trebuchet MS"/>
        </w:rPr>
        <w:tab/>
      </w:r>
      <w:r w:rsidRPr="00F27993">
        <w:rPr>
          <w:rFonts w:ascii="Trebuchet MS" w:hAnsi="Trebuchet MS"/>
        </w:rPr>
        <w:tab/>
      </w:r>
      <w:r w:rsidRPr="00F27993">
        <w:rPr>
          <w:rFonts w:ascii="Trebuchet MS" w:hAnsi="Trebuchet MS"/>
        </w:rPr>
        <w:tab/>
      </w:r>
      <w:r w:rsidRPr="00F27993">
        <w:rPr>
          <w:rFonts w:ascii="Trebuchet MS" w:hAnsi="Trebuchet MS"/>
        </w:rPr>
        <w:tab/>
      </w:r>
      <w:r w:rsidRPr="00F27993">
        <w:rPr>
          <w:rFonts w:ascii="Trebuchet MS" w:hAnsi="Trebuchet MS"/>
        </w:rPr>
        <w:tab/>
      </w:r>
      <w:r w:rsidR="00115F33">
        <w:rPr>
          <w:rFonts w:ascii="Trebuchet MS" w:hAnsi="Trebuchet MS"/>
        </w:rPr>
        <w:t>3</w:t>
      </w:r>
      <w:r w:rsidR="00115F33" w:rsidRPr="00F27993">
        <w:rPr>
          <w:rFonts w:ascii="Trebuchet MS" w:hAnsi="Trebuchet MS"/>
        </w:rPr>
        <w:t xml:space="preserve"> </w:t>
      </w:r>
      <w:r w:rsidRPr="00F27993">
        <w:rPr>
          <w:rFonts w:ascii="Trebuchet MS" w:hAnsi="Trebuchet MS"/>
        </w:rPr>
        <w:t>priedas</w:t>
      </w:r>
    </w:p>
    <w:p w14:paraId="703DD1E1" w14:textId="77777777" w:rsidR="00773595" w:rsidRPr="00F27993" w:rsidRDefault="00773595" w:rsidP="00243974">
      <w:pPr>
        <w:spacing w:line="360" w:lineRule="auto"/>
        <w:rPr>
          <w:rFonts w:ascii="Trebuchet MS" w:hAnsi="Trebuchet MS"/>
        </w:rPr>
      </w:pPr>
    </w:p>
    <w:p w14:paraId="69045725" w14:textId="2A0AC724" w:rsidR="001F7B38" w:rsidRDefault="00367D3E" w:rsidP="00243974">
      <w:pPr>
        <w:spacing w:line="360" w:lineRule="auto"/>
        <w:rPr>
          <w:rFonts w:ascii="Trebuchet MS" w:hAnsi="Trebuchet MS"/>
        </w:rPr>
      </w:pPr>
      <w:r>
        <w:rPr>
          <w:rFonts w:ascii="Trebuchet MS" w:hAnsi="Trebuchet MS"/>
          <w:noProof/>
        </w:rPr>
        <w:drawing>
          <wp:inline distT="0" distB="0" distL="0" distR="0" wp14:anchorId="7A867FE0" wp14:editId="0A9CD396">
            <wp:extent cx="9611360" cy="3497580"/>
            <wp:effectExtent l="0" t="0" r="8890" b="7620"/>
            <wp:docPr id="16" name="Picture 16"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Diagram&#10;&#10;Description automatically generated"/>
                    <pic:cNvPicPr/>
                  </pic:nvPicPr>
                  <pic:blipFill rotWithShape="1">
                    <a:blip r:embed="rId19">
                      <a:extLst>
                        <a:ext uri="{28A0092B-C50C-407E-A947-70E740481C1C}">
                          <a14:useLocalDpi xmlns:a14="http://schemas.microsoft.com/office/drawing/2010/main" val="0"/>
                        </a:ext>
                      </a:extLst>
                    </a:blip>
                    <a:srcRect t="25093" b="3367"/>
                    <a:stretch/>
                  </pic:blipFill>
                  <pic:spPr bwMode="auto">
                    <a:xfrm>
                      <a:off x="0" y="0"/>
                      <a:ext cx="9611360" cy="3497580"/>
                    </a:xfrm>
                    <a:prstGeom prst="rect">
                      <a:avLst/>
                    </a:prstGeom>
                    <a:ln>
                      <a:noFill/>
                    </a:ln>
                    <a:extLst>
                      <a:ext uri="{53640926-AAD7-44D8-BBD7-CCE9431645EC}">
                        <a14:shadowObscured xmlns:a14="http://schemas.microsoft.com/office/drawing/2010/main"/>
                      </a:ext>
                    </a:extLst>
                  </pic:spPr>
                </pic:pic>
              </a:graphicData>
            </a:graphic>
          </wp:inline>
        </w:drawing>
      </w:r>
    </w:p>
    <w:p w14:paraId="10A9E086" w14:textId="072AC6B3" w:rsidR="00773595" w:rsidRPr="00F27993" w:rsidRDefault="001F7B38" w:rsidP="00243974">
      <w:pPr>
        <w:spacing w:line="360" w:lineRule="auto"/>
        <w:rPr>
          <w:rFonts w:ascii="Trebuchet MS" w:hAnsi="Trebuchet MS"/>
        </w:rPr>
        <w:sectPr w:rsidR="00773595" w:rsidRPr="00F27993" w:rsidSect="00B609EE">
          <w:headerReference w:type="default" r:id="rId20"/>
          <w:type w:val="oddPage"/>
          <w:pgSz w:w="16838" w:h="11906" w:orient="landscape"/>
          <w:pgMar w:top="851" w:right="568" w:bottom="567" w:left="1134" w:header="567" w:footer="567" w:gutter="0"/>
          <w:pgNumType w:start="9"/>
          <w:cols w:space="1296"/>
          <w:docGrid w:linePitch="360"/>
        </w:sectPr>
      </w:pPr>
      <w:r>
        <w:rPr>
          <w:rFonts w:ascii="Trebuchet MS" w:hAnsi="Trebuchet MS"/>
        </w:rPr>
        <w:br w:type="page"/>
      </w:r>
    </w:p>
    <w:p w14:paraId="66900ED1" w14:textId="65E50B2D" w:rsidR="00721A39" w:rsidRPr="00F27993" w:rsidRDefault="00093631" w:rsidP="00243974">
      <w:pPr>
        <w:pStyle w:val="NoSpacing"/>
        <w:tabs>
          <w:tab w:val="left" w:pos="8505"/>
          <w:tab w:val="left" w:pos="13608"/>
        </w:tabs>
        <w:ind w:right="-2"/>
        <w:rPr>
          <w:rFonts w:ascii="Trebuchet MS" w:hAnsi="Trebuchet MS"/>
        </w:rPr>
      </w:pPr>
      <w:r w:rsidRPr="00F27993">
        <w:rPr>
          <w:rFonts w:ascii="Trebuchet MS" w:hAnsi="Trebuchet MS"/>
        </w:rPr>
        <w:lastRenderedPageBreak/>
        <w:t>Atjungimų užsakymo forma ir pavyzdys</w:t>
      </w:r>
      <w:r w:rsidRPr="00F27993">
        <w:rPr>
          <w:rFonts w:ascii="Trebuchet MS" w:hAnsi="Trebuchet MS"/>
        </w:rPr>
        <w:tab/>
      </w:r>
      <w:r w:rsidR="00115F33">
        <w:rPr>
          <w:rFonts w:ascii="Trebuchet MS" w:hAnsi="Trebuchet MS"/>
        </w:rPr>
        <w:t>4</w:t>
      </w:r>
      <w:r w:rsidR="00115F33" w:rsidRPr="00F27993">
        <w:rPr>
          <w:rFonts w:ascii="Trebuchet MS" w:hAnsi="Trebuchet MS"/>
        </w:rPr>
        <w:t xml:space="preserve"> </w:t>
      </w:r>
      <w:r w:rsidRPr="00F27993">
        <w:rPr>
          <w:rFonts w:ascii="Trebuchet MS" w:hAnsi="Trebuchet MS"/>
        </w:rPr>
        <w:t>priedas</w:t>
      </w:r>
    </w:p>
    <w:tbl>
      <w:tblPr>
        <w:tblW w:w="9593" w:type="dxa"/>
        <w:tblLook w:val="04A0" w:firstRow="1" w:lastRow="0" w:firstColumn="1" w:lastColumn="0" w:noHBand="0" w:noVBand="1"/>
      </w:tblPr>
      <w:tblGrid>
        <w:gridCol w:w="700"/>
        <w:gridCol w:w="3860"/>
        <w:gridCol w:w="1202"/>
        <w:gridCol w:w="1154"/>
        <w:gridCol w:w="357"/>
        <w:gridCol w:w="1020"/>
        <w:gridCol w:w="420"/>
        <w:gridCol w:w="880"/>
      </w:tblGrid>
      <w:tr w:rsidR="00CD4082" w:rsidRPr="00F27993" w14:paraId="1E937587" w14:textId="77777777" w:rsidTr="006E7CC6">
        <w:trPr>
          <w:trHeight w:val="375"/>
        </w:trPr>
        <w:tc>
          <w:tcPr>
            <w:tcW w:w="700" w:type="dxa"/>
            <w:vMerge w:val="restart"/>
            <w:tcBorders>
              <w:top w:val="nil"/>
              <w:left w:val="nil"/>
              <w:bottom w:val="nil"/>
              <w:right w:val="nil"/>
            </w:tcBorders>
            <w:shd w:val="clear" w:color="000000" w:fill="FFFFFF"/>
            <w:noWrap/>
            <w:vAlign w:val="bottom"/>
            <w:hideMark/>
          </w:tcPr>
          <w:p w14:paraId="1CD71B72"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nil"/>
              <w:right w:val="nil"/>
            </w:tcBorders>
            <w:shd w:val="clear" w:color="000000" w:fill="FFFFFF"/>
            <w:noWrap/>
            <w:vAlign w:val="bottom"/>
            <w:hideMark/>
          </w:tcPr>
          <w:p w14:paraId="5AE0AFE7" w14:textId="77777777" w:rsidR="00CD4082" w:rsidRPr="00F27993" w:rsidRDefault="00CD4082" w:rsidP="00243974">
            <w:pPr>
              <w:spacing w:after="0" w:line="240" w:lineRule="auto"/>
              <w:jc w:val="right"/>
              <w:rPr>
                <w:rFonts w:ascii="Trebuchet MS" w:hAnsi="Trebuchet MS"/>
              </w:rPr>
            </w:pPr>
          </w:p>
          <w:p w14:paraId="0344A442" w14:textId="13B67CDC" w:rsidR="00CD4082" w:rsidRPr="00F27993" w:rsidRDefault="00093631" w:rsidP="00243974">
            <w:pPr>
              <w:spacing w:after="0" w:line="240" w:lineRule="auto"/>
              <w:jc w:val="right"/>
              <w:rPr>
                <w:rFonts w:ascii="Trebuchet MS" w:hAnsi="Trebuchet MS"/>
              </w:rPr>
            </w:pPr>
            <w:r w:rsidRPr="00F27993">
              <w:rPr>
                <w:rFonts w:ascii="Trebuchet MS" w:hAnsi="Trebuchet MS"/>
              </w:rPr>
              <w:t>Atjungimų užsakymas Nr.</w:t>
            </w:r>
          </w:p>
        </w:tc>
        <w:tc>
          <w:tcPr>
            <w:tcW w:w="1202" w:type="dxa"/>
            <w:tcBorders>
              <w:top w:val="nil"/>
              <w:left w:val="nil"/>
              <w:bottom w:val="single" w:sz="4" w:space="0" w:color="auto"/>
              <w:right w:val="nil"/>
            </w:tcBorders>
            <w:shd w:val="clear" w:color="000000" w:fill="FFFFFF"/>
            <w:noWrap/>
            <w:vAlign w:val="center"/>
            <w:hideMark/>
          </w:tcPr>
          <w:p w14:paraId="7B5E2228" w14:textId="77777777" w:rsidR="00CD4082" w:rsidRPr="00F27993" w:rsidRDefault="00093631" w:rsidP="00243974">
            <w:pPr>
              <w:spacing w:after="0" w:line="240" w:lineRule="auto"/>
              <w:jc w:val="right"/>
              <w:rPr>
                <w:rFonts w:ascii="Trebuchet MS" w:hAnsi="Trebuchet MS"/>
              </w:rPr>
            </w:pPr>
            <w:r w:rsidRPr="00F27993">
              <w:rPr>
                <w:rFonts w:ascii="Trebuchet MS" w:hAnsi="Trebuchet MS"/>
              </w:rPr>
              <w:t>1</w:t>
            </w:r>
          </w:p>
        </w:tc>
        <w:tc>
          <w:tcPr>
            <w:tcW w:w="1511" w:type="dxa"/>
            <w:gridSpan w:val="2"/>
            <w:tcBorders>
              <w:top w:val="nil"/>
              <w:left w:val="nil"/>
              <w:bottom w:val="single" w:sz="4" w:space="0" w:color="auto"/>
              <w:right w:val="nil"/>
            </w:tcBorders>
            <w:shd w:val="clear" w:color="000000" w:fill="FFFFFF"/>
            <w:noWrap/>
            <w:vAlign w:val="center"/>
            <w:hideMark/>
          </w:tcPr>
          <w:p w14:paraId="655162D9" w14:textId="57437CE4" w:rsidR="00CD4082" w:rsidRPr="00F27993" w:rsidRDefault="00093631" w:rsidP="00243974">
            <w:pPr>
              <w:spacing w:after="0" w:line="240" w:lineRule="auto"/>
              <w:rPr>
                <w:rFonts w:ascii="Trebuchet MS" w:hAnsi="Trebuchet MS"/>
              </w:rPr>
            </w:pPr>
            <w:r w:rsidRPr="00F27993">
              <w:rPr>
                <w:rFonts w:ascii="Trebuchet MS" w:hAnsi="Trebuchet MS"/>
              </w:rPr>
              <w:t>-1</w:t>
            </w:r>
          </w:p>
        </w:tc>
        <w:tc>
          <w:tcPr>
            <w:tcW w:w="1020" w:type="dxa"/>
            <w:tcBorders>
              <w:top w:val="nil"/>
              <w:left w:val="nil"/>
              <w:bottom w:val="nil"/>
              <w:right w:val="nil"/>
            </w:tcBorders>
            <w:shd w:val="clear" w:color="000000" w:fill="FFFFFF"/>
            <w:noWrap/>
            <w:vAlign w:val="bottom"/>
            <w:hideMark/>
          </w:tcPr>
          <w:p w14:paraId="7E4A1B96"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420" w:type="dxa"/>
            <w:tcBorders>
              <w:top w:val="nil"/>
              <w:left w:val="nil"/>
              <w:bottom w:val="nil"/>
              <w:right w:val="nil"/>
            </w:tcBorders>
            <w:shd w:val="clear" w:color="000000" w:fill="FFFFFF"/>
            <w:noWrap/>
            <w:vAlign w:val="bottom"/>
            <w:hideMark/>
          </w:tcPr>
          <w:p w14:paraId="7C1133E3"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880" w:type="dxa"/>
            <w:tcBorders>
              <w:top w:val="nil"/>
              <w:left w:val="nil"/>
              <w:bottom w:val="nil"/>
              <w:right w:val="nil"/>
            </w:tcBorders>
            <w:shd w:val="clear" w:color="000000" w:fill="FFFFFF"/>
            <w:noWrap/>
            <w:vAlign w:val="bottom"/>
            <w:hideMark/>
          </w:tcPr>
          <w:p w14:paraId="3B0088F8"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r>
      <w:tr w:rsidR="00CD4082" w:rsidRPr="00F27993" w14:paraId="34A9840F" w14:textId="77777777" w:rsidTr="006E7CC6">
        <w:trPr>
          <w:trHeight w:val="315"/>
        </w:trPr>
        <w:tc>
          <w:tcPr>
            <w:tcW w:w="700" w:type="dxa"/>
            <w:vMerge/>
            <w:tcBorders>
              <w:top w:val="nil"/>
              <w:left w:val="nil"/>
              <w:bottom w:val="nil"/>
              <w:right w:val="nil"/>
            </w:tcBorders>
            <w:vAlign w:val="center"/>
            <w:hideMark/>
          </w:tcPr>
          <w:p w14:paraId="1A1070F2" w14:textId="77777777" w:rsidR="00CD4082" w:rsidRPr="00F27993" w:rsidRDefault="00CD4082" w:rsidP="00243974">
            <w:pPr>
              <w:spacing w:after="0" w:line="240" w:lineRule="auto"/>
              <w:rPr>
                <w:rFonts w:ascii="Trebuchet MS" w:hAnsi="Trebuchet MS"/>
              </w:rPr>
            </w:pPr>
          </w:p>
        </w:tc>
        <w:tc>
          <w:tcPr>
            <w:tcW w:w="5062" w:type="dxa"/>
            <w:gridSpan w:val="2"/>
            <w:vMerge w:val="restart"/>
            <w:tcBorders>
              <w:top w:val="nil"/>
              <w:left w:val="nil"/>
              <w:bottom w:val="nil"/>
              <w:right w:val="nil"/>
            </w:tcBorders>
            <w:shd w:val="clear" w:color="000000" w:fill="FFFFFF"/>
            <w:noWrap/>
            <w:vAlign w:val="bottom"/>
            <w:hideMark/>
          </w:tcPr>
          <w:p w14:paraId="03C9B089"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c>
          <w:tcPr>
            <w:tcW w:w="1154" w:type="dxa"/>
            <w:tcBorders>
              <w:top w:val="nil"/>
              <w:left w:val="nil"/>
              <w:bottom w:val="nil"/>
              <w:right w:val="nil"/>
            </w:tcBorders>
            <w:shd w:val="clear" w:color="000000" w:fill="FFFFFF"/>
            <w:noWrap/>
            <w:vAlign w:val="bottom"/>
            <w:hideMark/>
          </w:tcPr>
          <w:p w14:paraId="6B862938"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357" w:type="dxa"/>
            <w:tcBorders>
              <w:top w:val="nil"/>
              <w:left w:val="nil"/>
              <w:bottom w:val="nil"/>
              <w:right w:val="nil"/>
            </w:tcBorders>
            <w:shd w:val="clear" w:color="000000" w:fill="FFFFFF"/>
            <w:noWrap/>
            <w:vAlign w:val="bottom"/>
            <w:hideMark/>
          </w:tcPr>
          <w:p w14:paraId="14E8450E"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nil"/>
              <w:right w:val="nil"/>
            </w:tcBorders>
            <w:shd w:val="clear" w:color="000000" w:fill="FFFFFF"/>
            <w:noWrap/>
            <w:vAlign w:val="bottom"/>
            <w:hideMark/>
          </w:tcPr>
          <w:p w14:paraId="2DADD95E"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420" w:type="dxa"/>
            <w:tcBorders>
              <w:top w:val="nil"/>
              <w:left w:val="nil"/>
              <w:bottom w:val="nil"/>
              <w:right w:val="nil"/>
            </w:tcBorders>
            <w:shd w:val="clear" w:color="000000" w:fill="FFFFFF"/>
            <w:noWrap/>
            <w:vAlign w:val="bottom"/>
            <w:hideMark/>
          </w:tcPr>
          <w:p w14:paraId="0178B63B"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880" w:type="dxa"/>
            <w:tcBorders>
              <w:top w:val="nil"/>
              <w:left w:val="nil"/>
              <w:bottom w:val="nil"/>
              <w:right w:val="nil"/>
            </w:tcBorders>
            <w:shd w:val="clear" w:color="000000" w:fill="FFFFFF"/>
            <w:noWrap/>
            <w:vAlign w:val="bottom"/>
            <w:hideMark/>
          </w:tcPr>
          <w:p w14:paraId="0EF3A910"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r>
      <w:tr w:rsidR="00CD4082" w:rsidRPr="00F27993" w14:paraId="61DC1DD7" w14:textId="77777777" w:rsidTr="006E7CC6">
        <w:trPr>
          <w:trHeight w:val="315"/>
        </w:trPr>
        <w:tc>
          <w:tcPr>
            <w:tcW w:w="700" w:type="dxa"/>
            <w:vMerge/>
            <w:tcBorders>
              <w:top w:val="nil"/>
              <w:left w:val="nil"/>
              <w:bottom w:val="nil"/>
              <w:right w:val="nil"/>
            </w:tcBorders>
            <w:vAlign w:val="center"/>
            <w:hideMark/>
          </w:tcPr>
          <w:p w14:paraId="663C1019" w14:textId="77777777" w:rsidR="00CD4082" w:rsidRPr="00F27993" w:rsidRDefault="00CD4082" w:rsidP="00243974">
            <w:pPr>
              <w:spacing w:after="0" w:line="240" w:lineRule="auto"/>
              <w:rPr>
                <w:rFonts w:ascii="Trebuchet MS" w:hAnsi="Trebuchet MS"/>
              </w:rPr>
            </w:pPr>
          </w:p>
        </w:tc>
        <w:tc>
          <w:tcPr>
            <w:tcW w:w="5062" w:type="dxa"/>
            <w:gridSpan w:val="2"/>
            <w:vMerge/>
            <w:tcBorders>
              <w:top w:val="nil"/>
              <w:left w:val="nil"/>
              <w:bottom w:val="nil"/>
              <w:right w:val="nil"/>
            </w:tcBorders>
            <w:vAlign w:val="center"/>
            <w:hideMark/>
          </w:tcPr>
          <w:p w14:paraId="29426CB5" w14:textId="77777777" w:rsidR="00CD4082" w:rsidRPr="00F27993" w:rsidRDefault="00CD4082" w:rsidP="00243974">
            <w:pPr>
              <w:spacing w:after="0" w:line="240" w:lineRule="auto"/>
              <w:rPr>
                <w:rFonts w:ascii="Trebuchet MS" w:hAnsi="Trebuchet MS"/>
              </w:rPr>
            </w:pPr>
          </w:p>
        </w:tc>
        <w:tc>
          <w:tcPr>
            <w:tcW w:w="1154" w:type="dxa"/>
            <w:tcBorders>
              <w:top w:val="nil"/>
              <w:left w:val="nil"/>
              <w:bottom w:val="nil"/>
              <w:right w:val="nil"/>
            </w:tcBorders>
            <w:shd w:val="clear" w:color="000000" w:fill="FFFFFF"/>
            <w:noWrap/>
            <w:vAlign w:val="bottom"/>
            <w:hideMark/>
          </w:tcPr>
          <w:p w14:paraId="745120D6" w14:textId="77777777" w:rsidR="00CD4082" w:rsidRPr="00F27993" w:rsidRDefault="00093631" w:rsidP="00243974">
            <w:pPr>
              <w:spacing w:after="0" w:line="240" w:lineRule="auto"/>
              <w:jc w:val="right"/>
              <w:rPr>
                <w:rFonts w:ascii="Trebuchet MS" w:hAnsi="Trebuchet MS"/>
              </w:rPr>
            </w:pPr>
            <w:r w:rsidRPr="00F27993">
              <w:rPr>
                <w:rFonts w:ascii="Trebuchet MS" w:hAnsi="Trebuchet MS"/>
              </w:rPr>
              <w:t>Lapas</w:t>
            </w:r>
          </w:p>
        </w:tc>
        <w:tc>
          <w:tcPr>
            <w:tcW w:w="357" w:type="dxa"/>
            <w:tcBorders>
              <w:top w:val="nil"/>
              <w:left w:val="nil"/>
              <w:bottom w:val="single" w:sz="4" w:space="0" w:color="auto"/>
              <w:right w:val="nil"/>
            </w:tcBorders>
            <w:shd w:val="clear" w:color="000000" w:fill="FFFFFF"/>
            <w:noWrap/>
            <w:vAlign w:val="bottom"/>
            <w:hideMark/>
          </w:tcPr>
          <w:p w14:paraId="67659DB6"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1</w:t>
            </w:r>
          </w:p>
        </w:tc>
        <w:tc>
          <w:tcPr>
            <w:tcW w:w="1020" w:type="dxa"/>
            <w:tcBorders>
              <w:top w:val="nil"/>
              <w:left w:val="nil"/>
              <w:bottom w:val="nil"/>
              <w:right w:val="nil"/>
            </w:tcBorders>
            <w:shd w:val="clear" w:color="000000" w:fill="FFFFFF"/>
            <w:noWrap/>
            <w:vAlign w:val="bottom"/>
            <w:hideMark/>
          </w:tcPr>
          <w:p w14:paraId="40604594"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xml:space="preserve">iš </w:t>
            </w:r>
          </w:p>
        </w:tc>
        <w:tc>
          <w:tcPr>
            <w:tcW w:w="420" w:type="dxa"/>
            <w:tcBorders>
              <w:top w:val="nil"/>
              <w:left w:val="nil"/>
              <w:bottom w:val="single" w:sz="4" w:space="0" w:color="auto"/>
              <w:right w:val="nil"/>
            </w:tcBorders>
            <w:shd w:val="clear" w:color="000000" w:fill="FFFFFF"/>
            <w:noWrap/>
            <w:vAlign w:val="bottom"/>
            <w:hideMark/>
          </w:tcPr>
          <w:p w14:paraId="485A1F46"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1</w:t>
            </w:r>
          </w:p>
        </w:tc>
        <w:tc>
          <w:tcPr>
            <w:tcW w:w="880" w:type="dxa"/>
            <w:tcBorders>
              <w:top w:val="nil"/>
              <w:left w:val="nil"/>
              <w:bottom w:val="nil"/>
              <w:right w:val="nil"/>
            </w:tcBorders>
            <w:shd w:val="clear" w:color="000000" w:fill="FFFFFF"/>
            <w:noWrap/>
            <w:vAlign w:val="bottom"/>
            <w:hideMark/>
          </w:tcPr>
          <w:p w14:paraId="446E9878" w14:textId="77777777" w:rsidR="00CD4082" w:rsidRPr="00F27993" w:rsidRDefault="00093631" w:rsidP="00243974">
            <w:pPr>
              <w:spacing w:after="0" w:line="240" w:lineRule="auto"/>
              <w:rPr>
                <w:rFonts w:ascii="Trebuchet MS" w:hAnsi="Trebuchet MS"/>
              </w:rPr>
            </w:pPr>
            <w:r w:rsidRPr="00F27993">
              <w:rPr>
                <w:rFonts w:ascii="Trebuchet MS" w:hAnsi="Trebuchet MS"/>
              </w:rPr>
              <w:t>lapų</w:t>
            </w:r>
          </w:p>
        </w:tc>
      </w:tr>
      <w:tr w:rsidR="00CD4082" w:rsidRPr="00F27993" w14:paraId="075B2D22" w14:textId="77777777" w:rsidTr="006E7CC6">
        <w:trPr>
          <w:trHeight w:val="315"/>
        </w:trPr>
        <w:tc>
          <w:tcPr>
            <w:tcW w:w="700" w:type="dxa"/>
            <w:vMerge/>
            <w:tcBorders>
              <w:top w:val="nil"/>
              <w:left w:val="nil"/>
              <w:bottom w:val="nil"/>
              <w:right w:val="nil"/>
            </w:tcBorders>
            <w:vAlign w:val="center"/>
            <w:hideMark/>
          </w:tcPr>
          <w:p w14:paraId="5471B0AC" w14:textId="77777777" w:rsidR="00CD4082" w:rsidRPr="00F27993" w:rsidRDefault="00CD4082" w:rsidP="00243974">
            <w:pPr>
              <w:spacing w:after="0" w:line="240" w:lineRule="auto"/>
              <w:rPr>
                <w:rFonts w:ascii="Trebuchet MS" w:hAnsi="Trebuchet MS"/>
              </w:rPr>
            </w:pPr>
          </w:p>
        </w:tc>
        <w:tc>
          <w:tcPr>
            <w:tcW w:w="5062" w:type="dxa"/>
            <w:gridSpan w:val="2"/>
            <w:vMerge/>
            <w:tcBorders>
              <w:top w:val="nil"/>
              <w:left w:val="nil"/>
              <w:bottom w:val="nil"/>
              <w:right w:val="nil"/>
            </w:tcBorders>
            <w:vAlign w:val="center"/>
            <w:hideMark/>
          </w:tcPr>
          <w:p w14:paraId="2893A215" w14:textId="77777777" w:rsidR="00CD4082" w:rsidRPr="00F27993" w:rsidRDefault="00CD4082" w:rsidP="00243974">
            <w:pPr>
              <w:spacing w:after="0" w:line="240" w:lineRule="auto"/>
              <w:rPr>
                <w:rFonts w:ascii="Trebuchet MS" w:hAnsi="Trebuchet MS"/>
              </w:rPr>
            </w:pPr>
          </w:p>
        </w:tc>
        <w:tc>
          <w:tcPr>
            <w:tcW w:w="3831" w:type="dxa"/>
            <w:gridSpan w:val="5"/>
            <w:tcBorders>
              <w:top w:val="nil"/>
              <w:left w:val="nil"/>
              <w:bottom w:val="nil"/>
              <w:right w:val="nil"/>
            </w:tcBorders>
            <w:shd w:val="clear" w:color="000000" w:fill="FFFFFF"/>
            <w:noWrap/>
            <w:vAlign w:val="bottom"/>
            <w:hideMark/>
          </w:tcPr>
          <w:p w14:paraId="42BDD32D"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r>
      <w:tr w:rsidR="00CD4082" w:rsidRPr="00F27993" w14:paraId="2997B824" w14:textId="77777777" w:rsidTr="006E7CC6">
        <w:trPr>
          <w:trHeight w:val="240"/>
        </w:trPr>
        <w:tc>
          <w:tcPr>
            <w:tcW w:w="700" w:type="dxa"/>
            <w:tcBorders>
              <w:top w:val="nil"/>
              <w:left w:val="nil"/>
              <w:bottom w:val="nil"/>
              <w:right w:val="nil"/>
            </w:tcBorders>
            <w:shd w:val="clear" w:color="000000" w:fill="FFFFFF"/>
            <w:noWrap/>
            <w:vAlign w:val="bottom"/>
            <w:hideMark/>
          </w:tcPr>
          <w:p w14:paraId="4FDF2547"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nil"/>
            </w:tcBorders>
            <w:shd w:val="clear" w:color="000000" w:fill="FFFFFF"/>
            <w:noWrap/>
            <w:hideMark/>
          </w:tcPr>
          <w:p w14:paraId="3EA5E9E9"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bottom"/>
            <w:hideMark/>
          </w:tcPr>
          <w:p w14:paraId="7E0B76AB"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nil"/>
              <w:right w:val="nil"/>
            </w:tcBorders>
            <w:shd w:val="clear" w:color="000000" w:fill="FFFFFF"/>
            <w:noWrap/>
            <w:hideMark/>
          </w:tcPr>
          <w:p w14:paraId="18D474F6"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r>
      <w:tr w:rsidR="00CD4082" w:rsidRPr="00F27993" w14:paraId="6A924CBD" w14:textId="77777777" w:rsidTr="006E7CC6">
        <w:trPr>
          <w:trHeight w:val="450"/>
        </w:trPr>
        <w:tc>
          <w:tcPr>
            <w:tcW w:w="700" w:type="dxa"/>
            <w:vMerge w:val="restart"/>
            <w:tcBorders>
              <w:top w:val="single" w:sz="8" w:space="0" w:color="auto"/>
              <w:left w:val="single" w:sz="8" w:space="0" w:color="auto"/>
              <w:bottom w:val="single" w:sz="8" w:space="0" w:color="000000"/>
              <w:right w:val="single" w:sz="8" w:space="0" w:color="auto"/>
            </w:tcBorders>
            <w:shd w:val="clear" w:color="000000" w:fill="FFFFFF"/>
            <w:textDirection w:val="btLr"/>
            <w:vAlign w:val="center"/>
            <w:hideMark/>
          </w:tcPr>
          <w:p w14:paraId="3C800E73"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Įrenginys</w:t>
            </w:r>
          </w:p>
        </w:tc>
        <w:tc>
          <w:tcPr>
            <w:tcW w:w="8893" w:type="dxa"/>
            <w:gridSpan w:val="7"/>
            <w:vMerge w:val="restart"/>
            <w:tcBorders>
              <w:top w:val="single" w:sz="8" w:space="0" w:color="auto"/>
              <w:left w:val="nil"/>
              <w:bottom w:val="single" w:sz="8" w:space="0" w:color="000000"/>
              <w:right w:val="single" w:sz="8" w:space="0" w:color="000000"/>
            </w:tcBorders>
            <w:shd w:val="clear" w:color="000000" w:fill="FFFFFF"/>
            <w:vAlign w:val="center"/>
            <w:hideMark/>
          </w:tcPr>
          <w:p w14:paraId="17B735A9"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Pavadinimas,    p. xxxxx</w:t>
            </w:r>
          </w:p>
        </w:tc>
      </w:tr>
      <w:tr w:rsidR="00CD4082" w:rsidRPr="00F27993" w14:paraId="3A5C3823" w14:textId="77777777" w:rsidTr="006E7CC6">
        <w:trPr>
          <w:trHeight w:val="842"/>
        </w:trPr>
        <w:tc>
          <w:tcPr>
            <w:tcW w:w="700" w:type="dxa"/>
            <w:vMerge/>
            <w:tcBorders>
              <w:top w:val="single" w:sz="8" w:space="0" w:color="auto"/>
              <w:left w:val="single" w:sz="8" w:space="0" w:color="auto"/>
              <w:bottom w:val="single" w:sz="8" w:space="0" w:color="000000"/>
              <w:right w:val="single" w:sz="8" w:space="0" w:color="auto"/>
            </w:tcBorders>
            <w:vAlign w:val="center"/>
            <w:hideMark/>
          </w:tcPr>
          <w:p w14:paraId="0996DF48" w14:textId="77777777" w:rsidR="00CD4082" w:rsidRPr="00F27993" w:rsidRDefault="00CD4082" w:rsidP="00243974">
            <w:pPr>
              <w:spacing w:after="0" w:line="240" w:lineRule="auto"/>
              <w:rPr>
                <w:rFonts w:ascii="Trebuchet MS" w:hAnsi="Trebuchet MS"/>
              </w:rPr>
            </w:pPr>
          </w:p>
        </w:tc>
        <w:tc>
          <w:tcPr>
            <w:tcW w:w="8893" w:type="dxa"/>
            <w:gridSpan w:val="7"/>
            <w:vMerge/>
            <w:tcBorders>
              <w:top w:val="single" w:sz="8" w:space="0" w:color="auto"/>
              <w:left w:val="nil"/>
              <w:bottom w:val="single" w:sz="8" w:space="0" w:color="000000"/>
              <w:right w:val="single" w:sz="8" w:space="0" w:color="000000"/>
            </w:tcBorders>
            <w:vAlign w:val="center"/>
            <w:hideMark/>
          </w:tcPr>
          <w:p w14:paraId="7C0080DA" w14:textId="77777777" w:rsidR="00CD4082" w:rsidRPr="00F27993" w:rsidRDefault="00CD4082" w:rsidP="00243974">
            <w:pPr>
              <w:spacing w:after="0" w:line="240" w:lineRule="auto"/>
              <w:rPr>
                <w:rFonts w:ascii="Trebuchet MS" w:hAnsi="Trebuchet MS"/>
              </w:rPr>
            </w:pPr>
          </w:p>
        </w:tc>
      </w:tr>
      <w:tr w:rsidR="00CD4082" w:rsidRPr="00F27993" w14:paraId="74E51BE6" w14:textId="77777777" w:rsidTr="006E7CC6">
        <w:trPr>
          <w:trHeight w:val="630"/>
        </w:trPr>
        <w:tc>
          <w:tcPr>
            <w:tcW w:w="700" w:type="dxa"/>
            <w:tcBorders>
              <w:top w:val="nil"/>
              <w:left w:val="single" w:sz="8" w:space="0" w:color="auto"/>
              <w:bottom w:val="single" w:sz="4" w:space="0" w:color="auto"/>
              <w:right w:val="single" w:sz="4" w:space="0" w:color="auto"/>
            </w:tcBorders>
            <w:shd w:val="clear" w:color="000000" w:fill="D9D9D9"/>
            <w:vAlign w:val="bottom"/>
            <w:hideMark/>
          </w:tcPr>
          <w:p w14:paraId="7EE263D0"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Eil. Nr.</w:t>
            </w:r>
          </w:p>
        </w:tc>
        <w:tc>
          <w:tcPr>
            <w:tcW w:w="7593" w:type="dxa"/>
            <w:gridSpan w:val="5"/>
            <w:tcBorders>
              <w:top w:val="nil"/>
              <w:left w:val="nil"/>
              <w:bottom w:val="single" w:sz="4" w:space="0" w:color="auto"/>
              <w:right w:val="single" w:sz="4" w:space="0" w:color="000000"/>
            </w:tcBorders>
            <w:shd w:val="clear" w:color="000000" w:fill="D9D9D9"/>
            <w:noWrap/>
            <w:vAlign w:val="center"/>
            <w:hideMark/>
          </w:tcPr>
          <w:p w14:paraId="4E1C1F3E"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Užsakymo turinys</w:t>
            </w:r>
          </w:p>
        </w:tc>
        <w:tc>
          <w:tcPr>
            <w:tcW w:w="1300" w:type="dxa"/>
            <w:gridSpan w:val="2"/>
            <w:tcBorders>
              <w:top w:val="nil"/>
              <w:left w:val="nil"/>
              <w:bottom w:val="single" w:sz="4" w:space="0" w:color="auto"/>
              <w:right w:val="single" w:sz="8" w:space="0" w:color="000000"/>
            </w:tcBorders>
            <w:shd w:val="clear" w:color="000000" w:fill="D9D9D9"/>
            <w:vAlign w:val="bottom"/>
            <w:hideMark/>
          </w:tcPr>
          <w:p w14:paraId="27E770F4"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Atžyma apie įvykdymą</w:t>
            </w:r>
          </w:p>
        </w:tc>
      </w:tr>
      <w:tr w:rsidR="00CD4082" w:rsidRPr="00F27993" w14:paraId="3E1CD005"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146C4FE7"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1</w:t>
            </w:r>
          </w:p>
        </w:tc>
        <w:tc>
          <w:tcPr>
            <w:tcW w:w="7593" w:type="dxa"/>
            <w:gridSpan w:val="5"/>
            <w:tcBorders>
              <w:top w:val="single" w:sz="4" w:space="0" w:color="auto"/>
              <w:left w:val="nil"/>
              <w:bottom w:val="single" w:sz="4" w:space="0" w:color="auto"/>
              <w:right w:val="single" w:sz="4" w:space="0" w:color="000000"/>
            </w:tcBorders>
            <w:shd w:val="clear" w:color="000000" w:fill="FFFFFF"/>
            <w:vAlign w:val="center"/>
            <w:hideMark/>
          </w:tcPr>
          <w:p w14:paraId="1A420273"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7164ABB9"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r>
      <w:tr w:rsidR="00CD4082" w:rsidRPr="00F27993" w14:paraId="2787120A"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7265145F"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vAlign w:val="center"/>
            <w:hideMark/>
          </w:tcPr>
          <w:p w14:paraId="2ACB886F"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5D3DD0FB"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r>
      <w:tr w:rsidR="00CD4082" w:rsidRPr="00F27993" w14:paraId="7B801FD6"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03CBCFD8"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vAlign w:val="center"/>
            <w:hideMark/>
          </w:tcPr>
          <w:p w14:paraId="3CF14C83"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10111C87"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r>
      <w:tr w:rsidR="00CD4082" w:rsidRPr="00F27993" w14:paraId="4E9A7D3D"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7D5248CD"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58BFEE9C"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5631C68A"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r>
      <w:tr w:rsidR="006E7CC6" w:rsidRPr="00F27993" w14:paraId="5951415F"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17C37696"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single" w:sz="4" w:space="0" w:color="auto"/>
              <w:right w:val="nil"/>
            </w:tcBorders>
            <w:shd w:val="clear" w:color="000000" w:fill="FFFFFF"/>
            <w:noWrap/>
            <w:vAlign w:val="center"/>
            <w:hideMark/>
          </w:tcPr>
          <w:p w14:paraId="40A921C6"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4" w:space="0" w:color="auto"/>
              <w:right w:val="nil"/>
            </w:tcBorders>
            <w:shd w:val="clear" w:color="000000" w:fill="FFFFFF"/>
            <w:noWrap/>
            <w:vAlign w:val="center"/>
            <w:hideMark/>
          </w:tcPr>
          <w:p w14:paraId="33817522"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1154" w:type="dxa"/>
            <w:tcBorders>
              <w:top w:val="nil"/>
              <w:left w:val="nil"/>
              <w:bottom w:val="single" w:sz="4" w:space="0" w:color="auto"/>
              <w:right w:val="nil"/>
            </w:tcBorders>
            <w:shd w:val="clear" w:color="000000" w:fill="FFFFFF"/>
            <w:noWrap/>
            <w:vAlign w:val="center"/>
            <w:hideMark/>
          </w:tcPr>
          <w:p w14:paraId="087768C7"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FFFFFF"/>
            <w:noWrap/>
            <w:vAlign w:val="center"/>
            <w:hideMark/>
          </w:tcPr>
          <w:p w14:paraId="67FB6272"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single" w:sz="4" w:space="0" w:color="auto"/>
            </w:tcBorders>
            <w:shd w:val="clear" w:color="000000" w:fill="FFFFFF"/>
            <w:noWrap/>
            <w:vAlign w:val="center"/>
            <w:hideMark/>
          </w:tcPr>
          <w:p w14:paraId="31FCAC8C"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FFFFFF"/>
            <w:vAlign w:val="bottom"/>
            <w:hideMark/>
          </w:tcPr>
          <w:p w14:paraId="4574375F"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FFFFFF"/>
            <w:vAlign w:val="bottom"/>
            <w:hideMark/>
          </w:tcPr>
          <w:p w14:paraId="167D206A"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r>
      <w:tr w:rsidR="00CD4082" w:rsidRPr="00F27993" w14:paraId="0559A586"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1D45C290"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1845DB1E"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4AF3C858"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r>
      <w:tr w:rsidR="006E7CC6" w:rsidRPr="00F27993" w14:paraId="29D310DC"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5B2FB914"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single" w:sz="4" w:space="0" w:color="auto"/>
              <w:right w:val="nil"/>
            </w:tcBorders>
            <w:shd w:val="clear" w:color="000000" w:fill="FFFFFF"/>
            <w:noWrap/>
            <w:vAlign w:val="center"/>
            <w:hideMark/>
          </w:tcPr>
          <w:p w14:paraId="50DC2555"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4" w:space="0" w:color="auto"/>
              <w:right w:val="nil"/>
            </w:tcBorders>
            <w:shd w:val="clear" w:color="000000" w:fill="FFFFFF"/>
            <w:noWrap/>
            <w:vAlign w:val="center"/>
            <w:hideMark/>
          </w:tcPr>
          <w:p w14:paraId="28910B64"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1154" w:type="dxa"/>
            <w:tcBorders>
              <w:top w:val="nil"/>
              <w:left w:val="nil"/>
              <w:bottom w:val="single" w:sz="4" w:space="0" w:color="auto"/>
              <w:right w:val="nil"/>
            </w:tcBorders>
            <w:shd w:val="clear" w:color="000000" w:fill="FFFFFF"/>
            <w:noWrap/>
            <w:vAlign w:val="center"/>
            <w:hideMark/>
          </w:tcPr>
          <w:p w14:paraId="5F6EC92D"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FFFFFF"/>
            <w:noWrap/>
            <w:vAlign w:val="center"/>
            <w:hideMark/>
          </w:tcPr>
          <w:p w14:paraId="3828B8FC"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single" w:sz="4" w:space="0" w:color="auto"/>
            </w:tcBorders>
            <w:shd w:val="clear" w:color="000000" w:fill="FFFFFF"/>
            <w:noWrap/>
            <w:vAlign w:val="center"/>
            <w:hideMark/>
          </w:tcPr>
          <w:p w14:paraId="0D4D7C22"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FFFFFF"/>
            <w:vAlign w:val="bottom"/>
            <w:hideMark/>
          </w:tcPr>
          <w:p w14:paraId="709FDCFF"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FFFFFF"/>
            <w:vAlign w:val="bottom"/>
            <w:hideMark/>
          </w:tcPr>
          <w:p w14:paraId="3FEE08C4"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r>
      <w:tr w:rsidR="006E7CC6" w:rsidRPr="00F27993" w14:paraId="5B18785B"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213A909B"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single" w:sz="4" w:space="0" w:color="auto"/>
              <w:right w:val="nil"/>
            </w:tcBorders>
            <w:shd w:val="clear" w:color="000000" w:fill="FFFFFF"/>
            <w:noWrap/>
            <w:vAlign w:val="center"/>
            <w:hideMark/>
          </w:tcPr>
          <w:p w14:paraId="5ECA4520"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4" w:space="0" w:color="auto"/>
              <w:right w:val="nil"/>
            </w:tcBorders>
            <w:shd w:val="clear" w:color="000000" w:fill="FFFFFF"/>
            <w:noWrap/>
            <w:vAlign w:val="center"/>
            <w:hideMark/>
          </w:tcPr>
          <w:p w14:paraId="10CACD05"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1154" w:type="dxa"/>
            <w:tcBorders>
              <w:top w:val="nil"/>
              <w:left w:val="nil"/>
              <w:bottom w:val="single" w:sz="4" w:space="0" w:color="auto"/>
              <w:right w:val="nil"/>
            </w:tcBorders>
            <w:shd w:val="clear" w:color="000000" w:fill="FFFFFF"/>
            <w:noWrap/>
            <w:vAlign w:val="center"/>
            <w:hideMark/>
          </w:tcPr>
          <w:p w14:paraId="4F27FDFA"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FFFFFF"/>
            <w:noWrap/>
            <w:vAlign w:val="center"/>
            <w:hideMark/>
          </w:tcPr>
          <w:p w14:paraId="4C472C66"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single" w:sz="4" w:space="0" w:color="auto"/>
            </w:tcBorders>
            <w:shd w:val="clear" w:color="000000" w:fill="FFFFFF"/>
            <w:noWrap/>
            <w:vAlign w:val="center"/>
            <w:hideMark/>
          </w:tcPr>
          <w:p w14:paraId="617F10F5"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FFFFFF"/>
            <w:vAlign w:val="bottom"/>
            <w:hideMark/>
          </w:tcPr>
          <w:p w14:paraId="62BA60EB"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FFFFFF"/>
            <w:vAlign w:val="bottom"/>
            <w:hideMark/>
          </w:tcPr>
          <w:p w14:paraId="2324F003"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r>
      <w:tr w:rsidR="00CD4082" w:rsidRPr="00F27993" w14:paraId="2A02BD7F"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54CE3005"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05151E6A"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163C7FE2"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r>
      <w:tr w:rsidR="00CD4082" w:rsidRPr="00F27993" w14:paraId="5475646F"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462C740C"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326CD211"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13C3AA9F"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r>
      <w:tr w:rsidR="00CD4082" w:rsidRPr="00F27993" w14:paraId="28BE0785"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369AEBE3"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70583D14"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042C0B66"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r>
      <w:tr w:rsidR="00CD4082" w:rsidRPr="00F27993" w14:paraId="6D28FBC4"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1D334D63"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542CA129"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4F2F85B3"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r>
      <w:tr w:rsidR="00CD4082" w:rsidRPr="00F27993" w14:paraId="47F69B00" w14:textId="77777777" w:rsidTr="006E7CC6">
        <w:trPr>
          <w:trHeight w:val="1020"/>
        </w:trPr>
        <w:tc>
          <w:tcPr>
            <w:tcW w:w="700" w:type="dxa"/>
            <w:tcBorders>
              <w:top w:val="nil"/>
              <w:left w:val="single" w:sz="8" w:space="0" w:color="auto"/>
              <w:bottom w:val="single" w:sz="8" w:space="0" w:color="auto"/>
              <w:right w:val="single" w:sz="4" w:space="0" w:color="auto"/>
            </w:tcBorders>
            <w:shd w:val="clear" w:color="000000" w:fill="FFFFFF"/>
            <w:textDirection w:val="btLr"/>
            <w:vAlign w:val="center"/>
            <w:hideMark/>
          </w:tcPr>
          <w:p w14:paraId="584F82F1"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Pastabos</w:t>
            </w:r>
          </w:p>
        </w:tc>
        <w:tc>
          <w:tcPr>
            <w:tcW w:w="8893" w:type="dxa"/>
            <w:gridSpan w:val="7"/>
            <w:tcBorders>
              <w:top w:val="single" w:sz="4" w:space="0" w:color="auto"/>
              <w:left w:val="nil"/>
              <w:bottom w:val="single" w:sz="8" w:space="0" w:color="auto"/>
              <w:right w:val="single" w:sz="8" w:space="0" w:color="000000"/>
            </w:tcBorders>
            <w:shd w:val="clear" w:color="000000" w:fill="FFFFFF"/>
            <w:vAlign w:val="center"/>
            <w:hideMark/>
          </w:tcPr>
          <w:p w14:paraId="7D5F3163"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r>
      <w:tr w:rsidR="00CD4082" w:rsidRPr="00F27993" w14:paraId="24AA4473" w14:textId="77777777" w:rsidTr="006E7CC6">
        <w:trPr>
          <w:trHeight w:val="255"/>
        </w:trPr>
        <w:tc>
          <w:tcPr>
            <w:tcW w:w="700" w:type="dxa"/>
            <w:tcBorders>
              <w:top w:val="nil"/>
              <w:left w:val="nil"/>
              <w:bottom w:val="nil"/>
              <w:right w:val="nil"/>
            </w:tcBorders>
            <w:shd w:val="clear" w:color="000000" w:fill="FFFFFF"/>
            <w:vAlign w:val="center"/>
            <w:hideMark/>
          </w:tcPr>
          <w:p w14:paraId="5AA5288A"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nil"/>
              <w:right w:val="nil"/>
            </w:tcBorders>
            <w:shd w:val="clear" w:color="000000" w:fill="FFFFFF"/>
            <w:noWrap/>
            <w:vAlign w:val="center"/>
            <w:hideMark/>
          </w:tcPr>
          <w:p w14:paraId="0D11124C"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center"/>
            <w:hideMark/>
          </w:tcPr>
          <w:p w14:paraId="62F7B11E"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c>
          <w:tcPr>
            <w:tcW w:w="1154" w:type="dxa"/>
            <w:tcBorders>
              <w:top w:val="nil"/>
              <w:left w:val="nil"/>
              <w:bottom w:val="nil"/>
              <w:right w:val="nil"/>
            </w:tcBorders>
            <w:shd w:val="clear" w:color="000000" w:fill="FFFFFF"/>
            <w:noWrap/>
            <w:vAlign w:val="center"/>
            <w:hideMark/>
          </w:tcPr>
          <w:p w14:paraId="5352BEFD"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c>
          <w:tcPr>
            <w:tcW w:w="357" w:type="dxa"/>
            <w:tcBorders>
              <w:top w:val="nil"/>
              <w:left w:val="nil"/>
              <w:bottom w:val="nil"/>
              <w:right w:val="nil"/>
            </w:tcBorders>
            <w:shd w:val="clear" w:color="000000" w:fill="FFFFFF"/>
            <w:noWrap/>
            <w:vAlign w:val="center"/>
            <w:hideMark/>
          </w:tcPr>
          <w:p w14:paraId="2875C9C0"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c>
          <w:tcPr>
            <w:tcW w:w="1020" w:type="dxa"/>
            <w:tcBorders>
              <w:top w:val="nil"/>
              <w:left w:val="nil"/>
              <w:bottom w:val="nil"/>
              <w:right w:val="nil"/>
            </w:tcBorders>
            <w:shd w:val="clear" w:color="000000" w:fill="FFFFFF"/>
            <w:noWrap/>
            <w:vAlign w:val="center"/>
            <w:hideMark/>
          </w:tcPr>
          <w:p w14:paraId="49C99C6C"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c>
          <w:tcPr>
            <w:tcW w:w="420" w:type="dxa"/>
            <w:tcBorders>
              <w:top w:val="nil"/>
              <w:left w:val="nil"/>
              <w:bottom w:val="nil"/>
              <w:right w:val="nil"/>
            </w:tcBorders>
            <w:shd w:val="clear" w:color="000000" w:fill="FFFFFF"/>
            <w:vAlign w:val="bottom"/>
            <w:hideMark/>
          </w:tcPr>
          <w:p w14:paraId="5682B49F"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nil"/>
              <w:right w:val="nil"/>
            </w:tcBorders>
            <w:shd w:val="clear" w:color="000000" w:fill="FFFFFF"/>
            <w:vAlign w:val="bottom"/>
            <w:hideMark/>
          </w:tcPr>
          <w:p w14:paraId="6F582C59"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r>
      <w:tr w:rsidR="00CD4082" w:rsidRPr="00F27993" w14:paraId="1322640D" w14:textId="77777777" w:rsidTr="006E7CC6">
        <w:trPr>
          <w:trHeight w:val="315"/>
        </w:trPr>
        <w:tc>
          <w:tcPr>
            <w:tcW w:w="4560" w:type="dxa"/>
            <w:gridSpan w:val="2"/>
            <w:tcBorders>
              <w:top w:val="single" w:sz="8" w:space="0" w:color="auto"/>
              <w:left w:val="single" w:sz="8" w:space="0" w:color="auto"/>
              <w:bottom w:val="nil"/>
              <w:right w:val="single" w:sz="8" w:space="0" w:color="000000"/>
            </w:tcBorders>
            <w:shd w:val="clear" w:color="000000" w:fill="FFFFFF"/>
            <w:noWrap/>
            <w:vAlign w:val="bottom"/>
            <w:hideMark/>
          </w:tcPr>
          <w:p w14:paraId="3310BBD5"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Atjungimo užsakymas (AU) perduotas PV</w:t>
            </w:r>
          </w:p>
        </w:tc>
        <w:tc>
          <w:tcPr>
            <w:tcW w:w="5033" w:type="dxa"/>
            <w:gridSpan w:val="6"/>
            <w:tcBorders>
              <w:top w:val="single" w:sz="8" w:space="0" w:color="auto"/>
              <w:left w:val="nil"/>
              <w:bottom w:val="nil"/>
              <w:right w:val="single" w:sz="8" w:space="0" w:color="000000"/>
            </w:tcBorders>
            <w:shd w:val="clear" w:color="000000" w:fill="FFFFFF"/>
            <w:noWrap/>
            <w:vAlign w:val="bottom"/>
            <w:hideMark/>
          </w:tcPr>
          <w:p w14:paraId="24029BDE" w14:textId="699647AB" w:rsidR="00CD4082" w:rsidRPr="00F27993" w:rsidRDefault="00093631" w:rsidP="00243974">
            <w:pPr>
              <w:spacing w:after="0" w:line="240" w:lineRule="auto"/>
              <w:jc w:val="center"/>
              <w:rPr>
                <w:rFonts w:ascii="Trebuchet MS" w:hAnsi="Trebuchet MS"/>
              </w:rPr>
            </w:pPr>
            <w:r w:rsidRPr="00F27993">
              <w:rPr>
                <w:rFonts w:ascii="Trebuchet MS" w:hAnsi="Trebuchet MS"/>
              </w:rPr>
              <w:t>AU įvykdytas ir DK leidimas dirbti duotas</w:t>
            </w:r>
          </w:p>
        </w:tc>
      </w:tr>
      <w:tr w:rsidR="00CD4082" w:rsidRPr="00F27993" w14:paraId="62442F84"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2964F661"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FFFFFF"/>
            <w:noWrap/>
            <w:vAlign w:val="bottom"/>
            <w:hideMark/>
          </w:tcPr>
          <w:p w14:paraId="214CAECC"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bottom"/>
            <w:hideMark/>
          </w:tcPr>
          <w:p w14:paraId="15DA8D7F" w14:textId="77777777" w:rsidR="00CD4082" w:rsidRPr="00F27993" w:rsidRDefault="00093631" w:rsidP="00243974">
            <w:pPr>
              <w:spacing w:after="0" w:line="240" w:lineRule="auto"/>
              <w:jc w:val="right"/>
              <w:rPr>
                <w:rFonts w:ascii="Trebuchet MS" w:hAnsi="Trebuchet MS"/>
              </w:rPr>
            </w:pPr>
            <w:r w:rsidRPr="00F27993">
              <w:rPr>
                <w:rFonts w:ascii="Trebuchet MS" w:hAnsi="Trebuchet MS"/>
              </w:rPr>
              <w:t> </w:t>
            </w:r>
          </w:p>
        </w:tc>
        <w:tc>
          <w:tcPr>
            <w:tcW w:w="3831" w:type="dxa"/>
            <w:gridSpan w:val="5"/>
            <w:tcBorders>
              <w:top w:val="nil"/>
              <w:left w:val="nil"/>
              <w:bottom w:val="single" w:sz="4" w:space="0" w:color="auto"/>
              <w:right w:val="single" w:sz="8" w:space="0" w:color="000000"/>
            </w:tcBorders>
            <w:shd w:val="clear" w:color="000000" w:fill="FFFFFF"/>
            <w:noWrap/>
            <w:vAlign w:val="bottom"/>
            <w:hideMark/>
          </w:tcPr>
          <w:p w14:paraId="7C72FC40"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r>
      <w:tr w:rsidR="00CD4082" w:rsidRPr="00F27993" w14:paraId="522EDF1D"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6CDFB5FD"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single" w:sz="4" w:space="0" w:color="auto"/>
              <w:right w:val="single" w:sz="8" w:space="0" w:color="auto"/>
            </w:tcBorders>
            <w:shd w:val="clear" w:color="000000" w:fill="FFFFFF"/>
            <w:noWrap/>
            <w:vAlign w:val="center"/>
            <w:hideMark/>
          </w:tcPr>
          <w:p w14:paraId="5D559F59"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bottom"/>
            <w:hideMark/>
          </w:tcPr>
          <w:p w14:paraId="38CEFDA9"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nil"/>
              <w:right w:val="single" w:sz="8" w:space="0" w:color="000000"/>
            </w:tcBorders>
            <w:shd w:val="clear" w:color="000000" w:fill="FFFFFF"/>
            <w:noWrap/>
            <w:hideMark/>
          </w:tcPr>
          <w:p w14:paraId="77E61E8C"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PV parašas</w:t>
            </w:r>
          </w:p>
        </w:tc>
      </w:tr>
      <w:tr w:rsidR="00CD4082" w:rsidRPr="00F27993" w14:paraId="15282816"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6B3237EB"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FFFFFF"/>
            <w:noWrap/>
            <w:vAlign w:val="bottom"/>
            <w:hideMark/>
          </w:tcPr>
          <w:p w14:paraId="00983127" w14:textId="34BA492E" w:rsidR="00CD4082" w:rsidRPr="00F27993" w:rsidRDefault="00093631" w:rsidP="00243974">
            <w:pPr>
              <w:spacing w:after="0" w:line="240" w:lineRule="auto"/>
              <w:jc w:val="center"/>
              <w:rPr>
                <w:rFonts w:ascii="Trebuchet MS" w:hAnsi="Trebuchet MS"/>
              </w:rPr>
            </w:pPr>
            <w:r w:rsidRPr="00F27993">
              <w:rPr>
                <w:rFonts w:ascii="Trebuchet MS" w:hAnsi="Trebuchet MS"/>
              </w:rPr>
              <w:t>DK V.Pavardė parašas</w:t>
            </w:r>
          </w:p>
        </w:tc>
        <w:tc>
          <w:tcPr>
            <w:tcW w:w="1202" w:type="dxa"/>
            <w:tcBorders>
              <w:top w:val="nil"/>
              <w:left w:val="nil"/>
              <w:bottom w:val="nil"/>
              <w:right w:val="nil"/>
            </w:tcBorders>
            <w:shd w:val="clear" w:color="000000" w:fill="FFFFFF"/>
            <w:noWrap/>
            <w:vAlign w:val="bottom"/>
            <w:hideMark/>
          </w:tcPr>
          <w:p w14:paraId="69A26587" w14:textId="77777777" w:rsidR="00CD4082" w:rsidRPr="00F27993" w:rsidRDefault="00093631" w:rsidP="00243974">
            <w:pPr>
              <w:spacing w:after="0" w:line="240" w:lineRule="auto"/>
              <w:rPr>
                <w:rFonts w:ascii="Trebuchet MS" w:hAnsi="Trebuchet MS"/>
              </w:rPr>
            </w:pPr>
            <w:r w:rsidRPr="00F27993">
              <w:rPr>
                <w:rFonts w:ascii="Trebuchet MS" w:hAnsi="Trebuchet MS"/>
              </w:rPr>
              <w:t>Nuo:</w:t>
            </w:r>
          </w:p>
        </w:tc>
        <w:tc>
          <w:tcPr>
            <w:tcW w:w="3831" w:type="dxa"/>
            <w:gridSpan w:val="5"/>
            <w:tcBorders>
              <w:top w:val="nil"/>
              <w:left w:val="nil"/>
              <w:bottom w:val="single" w:sz="4" w:space="0" w:color="auto"/>
              <w:right w:val="single" w:sz="8" w:space="0" w:color="000000"/>
            </w:tcBorders>
            <w:shd w:val="clear" w:color="000000" w:fill="FFFFFF"/>
            <w:noWrap/>
            <w:vAlign w:val="bottom"/>
            <w:hideMark/>
          </w:tcPr>
          <w:p w14:paraId="161DED60"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r>
      <w:tr w:rsidR="00CD4082" w:rsidRPr="00F27993" w14:paraId="10C56946"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40968DE9"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FFFFFF"/>
            <w:noWrap/>
            <w:vAlign w:val="center"/>
            <w:hideMark/>
          </w:tcPr>
          <w:p w14:paraId="6ACF0D24"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bottom"/>
            <w:hideMark/>
          </w:tcPr>
          <w:p w14:paraId="243814B1"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nil"/>
              <w:right w:val="single" w:sz="8" w:space="0" w:color="000000"/>
            </w:tcBorders>
            <w:shd w:val="clear" w:color="000000" w:fill="FFFFFF"/>
            <w:noWrap/>
            <w:hideMark/>
          </w:tcPr>
          <w:p w14:paraId="167E9276"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Data, laikas</w:t>
            </w:r>
          </w:p>
        </w:tc>
      </w:tr>
      <w:tr w:rsidR="00CD4082" w:rsidRPr="00F27993" w14:paraId="4549127B" w14:textId="77777777" w:rsidTr="006E7CC6">
        <w:trPr>
          <w:trHeight w:val="227"/>
        </w:trPr>
        <w:tc>
          <w:tcPr>
            <w:tcW w:w="700" w:type="dxa"/>
            <w:tcBorders>
              <w:top w:val="nil"/>
              <w:left w:val="single" w:sz="8" w:space="0" w:color="auto"/>
              <w:bottom w:val="nil"/>
              <w:right w:val="nil"/>
            </w:tcBorders>
            <w:shd w:val="clear" w:color="000000" w:fill="auto"/>
            <w:noWrap/>
            <w:vAlign w:val="bottom"/>
            <w:hideMark/>
          </w:tcPr>
          <w:p w14:paraId="006462F2"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single" w:sz="4" w:space="0" w:color="auto"/>
              <w:right w:val="single" w:sz="8" w:space="0" w:color="auto"/>
            </w:tcBorders>
            <w:shd w:val="clear" w:color="000000" w:fill="auto"/>
            <w:noWrap/>
            <w:vAlign w:val="bottom"/>
            <w:hideMark/>
          </w:tcPr>
          <w:p w14:paraId="2634A074"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auto"/>
            <w:noWrap/>
            <w:vAlign w:val="bottom"/>
            <w:hideMark/>
          </w:tcPr>
          <w:p w14:paraId="4BFC4102" w14:textId="77777777" w:rsidR="00CD4082" w:rsidRPr="00F27993" w:rsidRDefault="00093631" w:rsidP="00243974">
            <w:pPr>
              <w:spacing w:after="0" w:line="240" w:lineRule="auto"/>
              <w:rPr>
                <w:rFonts w:ascii="Trebuchet MS" w:hAnsi="Trebuchet MS"/>
              </w:rPr>
            </w:pPr>
            <w:r w:rsidRPr="00F27993">
              <w:rPr>
                <w:rFonts w:ascii="Trebuchet MS" w:hAnsi="Trebuchet MS"/>
              </w:rPr>
              <w:t>Iki:</w:t>
            </w:r>
          </w:p>
        </w:tc>
        <w:tc>
          <w:tcPr>
            <w:tcW w:w="3831" w:type="dxa"/>
            <w:gridSpan w:val="5"/>
            <w:tcBorders>
              <w:top w:val="nil"/>
              <w:left w:val="nil"/>
              <w:bottom w:val="single" w:sz="4" w:space="0" w:color="auto"/>
              <w:right w:val="single" w:sz="8" w:space="0" w:color="000000"/>
            </w:tcBorders>
            <w:shd w:val="clear" w:color="000000" w:fill="auto"/>
            <w:noWrap/>
            <w:vAlign w:val="bottom"/>
            <w:hideMark/>
          </w:tcPr>
          <w:p w14:paraId="2756BACD"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r>
      <w:tr w:rsidR="00CD4082" w:rsidRPr="00F27993" w14:paraId="680B1F68" w14:textId="77777777" w:rsidTr="006E7CC6">
        <w:trPr>
          <w:trHeight w:val="227"/>
        </w:trPr>
        <w:tc>
          <w:tcPr>
            <w:tcW w:w="700" w:type="dxa"/>
            <w:tcBorders>
              <w:top w:val="nil"/>
              <w:left w:val="single" w:sz="8" w:space="0" w:color="auto"/>
              <w:bottom w:val="nil"/>
              <w:right w:val="nil"/>
            </w:tcBorders>
            <w:shd w:val="clear" w:color="000000" w:fill="auto"/>
            <w:noWrap/>
            <w:vAlign w:val="bottom"/>
            <w:hideMark/>
          </w:tcPr>
          <w:p w14:paraId="1F56C184"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auto"/>
            <w:hideMark/>
          </w:tcPr>
          <w:p w14:paraId="5E4AADB5"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xml:space="preserve">Data, laikas    </w:t>
            </w:r>
          </w:p>
        </w:tc>
        <w:tc>
          <w:tcPr>
            <w:tcW w:w="1202" w:type="dxa"/>
            <w:tcBorders>
              <w:top w:val="nil"/>
              <w:left w:val="nil"/>
              <w:bottom w:val="nil"/>
              <w:right w:val="nil"/>
            </w:tcBorders>
            <w:shd w:val="clear" w:color="000000" w:fill="auto"/>
            <w:noWrap/>
            <w:vAlign w:val="bottom"/>
            <w:hideMark/>
          </w:tcPr>
          <w:p w14:paraId="71F6E0E7" w14:textId="77777777" w:rsidR="00CD4082" w:rsidRPr="00F27993" w:rsidRDefault="00CD4082" w:rsidP="00243974">
            <w:pPr>
              <w:spacing w:after="0" w:line="240" w:lineRule="auto"/>
              <w:jc w:val="center"/>
              <w:rPr>
                <w:rFonts w:ascii="Trebuchet MS" w:hAnsi="Trebuchet MS"/>
              </w:rPr>
            </w:pPr>
          </w:p>
        </w:tc>
        <w:tc>
          <w:tcPr>
            <w:tcW w:w="3831" w:type="dxa"/>
            <w:gridSpan w:val="5"/>
            <w:tcBorders>
              <w:top w:val="nil"/>
              <w:left w:val="nil"/>
              <w:bottom w:val="nil"/>
              <w:right w:val="single" w:sz="8" w:space="0" w:color="000000"/>
            </w:tcBorders>
            <w:shd w:val="clear" w:color="000000" w:fill="FFFFFF"/>
            <w:noWrap/>
            <w:hideMark/>
          </w:tcPr>
          <w:p w14:paraId="271EEA31"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Data, laikas</w:t>
            </w:r>
          </w:p>
        </w:tc>
      </w:tr>
      <w:tr w:rsidR="00CD4082" w:rsidRPr="00F27993" w14:paraId="477A4365" w14:textId="77777777" w:rsidTr="006E7CC6">
        <w:trPr>
          <w:trHeight w:val="227"/>
        </w:trPr>
        <w:tc>
          <w:tcPr>
            <w:tcW w:w="700" w:type="dxa"/>
            <w:tcBorders>
              <w:top w:val="nil"/>
              <w:left w:val="single" w:sz="8" w:space="0" w:color="auto"/>
              <w:bottom w:val="nil"/>
              <w:right w:val="nil"/>
            </w:tcBorders>
            <w:shd w:val="clear" w:color="000000" w:fill="auto"/>
            <w:noWrap/>
            <w:vAlign w:val="bottom"/>
            <w:hideMark/>
          </w:tcPr>
          <w:p w14:paraId="0DC0CF2C"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auto"/>
            <w:noWrap/>
            <w:vAlign w:val="bottom"/>
            <w:hideMark/>
          </w:tcPr>
          <w:p w14:paraId="38D87E29"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auto"/>
            <w:noWrap/>
            <w:vAlign w:val="bottom"/>
            <w:hideMark/>
          </w:tcPr>
          <w:p w14:paraId="646CC70E" w14:textId="77777777" w:rsidR="00CD4082" w:rsidRPr="00F27993" w:rsidRDefault="00093631" w:rsidP="00243974">
            <w:pPr>
              <w:spacing w:after="0" w:line="240" w:lineRule="auto"/>
              <w:rPr>
                <w:rFonts w:ascii="Trebuchet MS" w:hAnsi="Trebuchet MS"/>
              </w:rPr>
            </w:pPr>
            <w:r w:rsidRPr="00F27993">
              <w:rPr>
                <w:rFonts w:ascii="Trebuchet MS" w:hAnsi="Trebuchet MS"/>
              </w:rPr>
              <w:t>Pratęsta:</w:t>
            </w:r>
          </w:p>
        </w:tc>
        <w:tc>
          <w:tcPr>
            <w:tcW w:w="1154" w:type="dxa"/>
            <w:tcBorders>
              <w:top w:val="nil"/>
              <w:left w:val="nil"/>
              <w:bottom w:val="single" w:sz="4" w:space="0" w:color="auto"/>
              <w:right w:val="nil"/>
            </w:tcBorders>
            <w:shd w:val="clear" w:color="000000" w:fill="auto"/>
            <w:noWrap/>
            <w:vAlign w:val="bottom"/>
            <w:hideMark/>
          </w:tcPr>
          <w:p w14:paraId="3C1D4DF6"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auto"/>
            <w:noWrap/>
            <w:vAlign w:val="bottom"/>
            <w:hideMark/>
          </w:tcPr>
          <w:p w14:paraId="4B44A318"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nil"/>
            </w:tcBorders>
            <w:shd w:val="clear" w:color="000000" w:fill="auto"/>
            <w:noWrap/>
            <w:vAlign w:val="bottom"/>
            <w:hideMark/>
          </w:tcPr>
          <w:p w14:paraId="2331A98F"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auto"/>
            <w:noWrap/>
            <w:vAlign w:val="bottom"/>
            <w:hideMark/>
          </w:tcPr>
          <w:p w14:paraId="4342A49F"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auto"/>
            <w:noWrap/>
            <w:vAlign w:val="bottom"/>
            <w:hideMark/>
          </w:tcPr>
          <w:p w14:paraId="6EB24126"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r>
      <w:tr w:rsidR="00CD4082" w:rsidRPr="00F27993" w14:paraId="3B10EF3B" w14:textId="77777777" w:rsidTr="006E7CC6">
        <w:trPr>
          <w:trHeight w:val="227"/>
        </w:trPr>
        <w:tc>
          <w:tcPr>
            <w:tcW w:w="700" w:type="dxa"/>
            <w:tcBorders>
              <w:top w:val="nil"/>
              <w:left w:val="single" w:sz="8" w:space="0" w:color="auto"/>
              <w:bottom w:val="single" w:sz="8" w:space="0" w:color="auto"/>
              <w:right w:val="nil"/>
            </w:tcBorders>
            <w:shd w:val="clear" w:color="000000" w:fill="auto"/>
            <w:noWrap/>
            <w:vAlign w:val="bottom"/>
            <w:hideMark/>
          </w:tcPr>
          <w:p w14:paraId="38784572"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single" w:sz="8" w:space="0" w:color="auto"/>
              <w:right w:val="single" w:sz="8" w:space="0" w:color="auto"/>
            </w:tcBorders>
            <w:shd w:val="clear" w:color="000000" w:fill="auto"/>
            <w:noWrap/>
            <w:vAlign w:val="bottom"/>
            <w:hideMark/>
          </w:tcPr>
          <w:p w14:paraId="790CF263"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8" w:space="0" w:color="auto"/>
              <w:right w:val="nil"/>
            </w:tcBorders>
            <w:shd w:val="clear" w:color="000000" w:fill="auto"/>
            <w:noWrap/>
            <w:vAlign w:val="bottom"/>
            <w:hideMark/>
          </w:tcPr>
          <w:p w14:paraId="00BBC737"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single" w:sz="8" w:space="0" w:color="auto"/>
              <w:right w:val="single" w:sz="8" w:space="0" w:color="000000"/>
            </w:tcBorders>
            <w:shd w:val="clear" w:color="000000" w:fill="FFFFFF"/>
            <w:noWrap/>
            <w:hideMark/>
          </w:tcPr>
          <w:p w14:paraId="3ED63736"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Data, laikas</w:t>
            </w:r>
          </w:p>
        </w:tc>
      </w:tr>
    </w:tbl>
    <w:p w14:paraId="24F0CB18" w14:textId="77777777" w:rsidR="00F27993" w:rsidRDefault="00F27993" w:rsidP="00243974">
      <w:pPr>
        <w:spacing w:line="240" w:lineRule="auto"/>
      </w:pPr>
      <w:r>
        <w:br w:type="page"/>
      </w:r>
    </w:p>
    <w:tbl>
      <w:tblPr>
        <w:tblW w:w="9593" w:type="dxa"/>
        <w:tblLook w:val="04A0" w:firstRow="1" w:lastRow="0" w:firstColumn="1" w:lastColumn="0" w:noHBand="0" w:noVBand="1"/>
      </w:tblPr>
      <w:tblGrid>
        <w:gridCol w:w="700"/>
        <w:gridCol w:w="3860"/>
        <w:gridCol w:w="1202"/>
        <w:gridCol w:w="1154"/>
        <w:gridCol w:w="357"/>
        <w:gridCol w:w="1020"/>
        <w:gridCol w:w="420"/>
        <w:gridCol w:w="880"/>
      </w:tblGrid>
      <w:tr w:rsidR="00B47548" w:rsidRPr="00F27993" w14:paraId="4E76E7B0" w14:textId="77777777" w:rsidTr="006E7CC6">
        <w:trPr>
          <w:trHeight w:val="375"/>
        </w:trPr>
        <w:tc>
          <w:tcPr>
            <w:tcW w:w="700" w:type="dxa"/>
            <w:vMerge w:val="restart"/>
            <w:tcBorders>
              <w:top w:val="nil"/>
              <w:left w:val="nil"/>
              <w:bottom w:val="nil"/>
              <w:right w:val="nil"/>
            </w:tcBorders>
            <w:shd w:val="clear" w:color="000000" w:fill="FFFFFF"/>
            <w:noWrap/>
            <w:vAlign w:val="bottom"/>
            <w:hideMark/>
          </w:tcPr>
          <w:p w14:paraId="23BFDE9F" w14:textId="3F6F1E79" w:rsidR="00CD4082" w:rsidRPr="00F27993" w:rsidRDefault="00093631" w:rsidP="00243974">
            <w:pPr>
              <w:spacing w:after="0" w:line="240" w:lineRule="auto"/>
              <w:jc w:val="center"/>
              <w:rPr>
                <w:rFonts w:ascii="Trebuchet MS" w:hAnsi="Trebuchet MS"/>
              </w:rPr>
            </w:pPr>
            <w:r w:rsidRPr="00F27993">
              <w:rPr>
                <w:rFonts w:ascii="Trebuchet MS" w:hAnsi="Trebuchet MS"/>
              </w:rPr>
              <w:lastRenderedPageBreak/>
              <w:t> </w:t>
            </w:r>
          </w:p>
        </w:tc>
        <w:tc>
          <w:tcPr>
            <w:tcW w:w="3860" w:type="dxa"/>
            <w:tcBorders>
              <w:top w:val="nil"/>
              <w:left w:val="nil"/>
              <w:bottom w:val="nil"/>
              <w:right w:val="nil"/>
            </w:tcBorders>
            <w:shd w:val="clear" w:color="000000" w:fill="FFFFFF"/>
            <w:noWrap/>
            <w:vAlign w:val="bottom"/>
            <w:hideMark/>
          </w:tcPr>
          <w:p w14:paraId="12CC3987" w14:textId="77777777" w:rsidR="00CD4082" w:rsidRPr="00F27993" w:rsidRDefault="00CD4082" w:rsidP="00243974">
            <w:pPr>
              <w:spacing w:after="0" w:line="240" w:lineRule="auto"/>
              <w:jc w:val="right"/>
              <w:rPr>
                <w:rFonts w:ascii="Trebuchet MS" w:hAnsi="Trebuchet MS"/>
              </w:rPr>
            </w:pPr>
          </w:p>
          <w:p w14:paraId="3FC7B99F" w14:textId="77777777" w:rsidR="00CD4082" w:rsidRPr="00F27993" w:rsidRDefault="00093631" w:rsidP="00243974">
            <w:pPr>
              <w:spacing w:after="0" w:line="240" w:lineRule="auto"/>
              <w:jc w:val="right"/>
              <w:rPr>
                <w:rFonts w:ascii="Trebuchet MS" w:hAnsi="Trebuchet MS"/>
              </w:rPr>
            </w:pPr>
            <w:r w:rsidRPr="00F27993">
              <w:rPr>
                <w:rFonts w:ascii="Trebuchet MS" w:hAnsi="Trebuchet MS"/>
              </w:rPr>
              <w:t>Atjungimų užsakymas Nr.</w:t>
            </w:r>
          </w:p>
        </w:tc>
        <w:tc>
          <w:tcPr>
            <w:tcW w:w="1202" w:type="dxa"/>
            <w:tcBorders>
              <w:top w:val="nil"/>
              <w:left w:val="nil"/>
              <w:bottom w:val="single" w:sz="4" w:space="0" w:color="auto"/>
              <w:right w:val="nil"/>
            </w:tcBorders>
            <w:shd w:val="clear" w:color="000000" w:fill="FFFFFF"/>
            <w:noWrap/>
            <w:vAlign w:val="center"/>
            <w:hideMark/>
          </w:tcPr>
          <w:p w14:paraId="6C28F0D6" w14:textId="77777777" w:rsidR="00CD4082" w:rsidRPr="00F27993" w:rsidRDefault="00093631" w:rsidP="00243974">
            <w:pPr>
              <w:spacing w:after="0" w:line="240" w:lineRule="auto"/>
              <w:jc w:val="right"/>
              <w:rPr>
                <w:rFonts w:ascii="Trebuchet MS" w:hAnsi="Trebuchet MS"/>
              </w:rPr>
            </w:pPr>
            <w:r w:rsidRPr="00F27993">
              <w:rPr>
                <w:rFonts w:ascii="Trebuchet MS" w:hAnsi="Trebuchet MS"/>
              </w:rPr>
              <w:t>1</w:t>
            </w:r>
          </w:p>
        </w:tc>
        <w:tc>
          <w:tcPr>
            <w:tcW w:w="1511" w:type="dxa"/>
            <w:gridSpan w:val="2"/>
            <w:tcBorders>
              <w:top w:val="nil"/>
              <w:left w:val="nil"/>
              <w:bottom w:val="single" w:sz="4" w:space="0" w:color="auto"/>
              <w:right w:val="nil"/>
            </w:tcBorders>
            <w:shd w:val="clear" w:color="000000" w:fill="FFFFFF"/>
            <w:noWrap/>
            <w:vAlign w:val="center"/>
            <w:hideMark/>
          </w:tcPr>
          <w:p w14:paraId="79AC270B" w14:textId="77777777" w:rsidR="00CD4082" w:rsidRPr="00F27993" w:rsidRDefault="00093631" w:rsidP="00243974">
            <w:pPr>
              <w:spacing w:after="0" w:line="240" w:lineRule="auto"/>
              <w:rPr>
                <w:rFonts w:ascii="Trebuchet MS" w:hAnsi="Trebuchet MS"/>
              </w:rPr>
            </w:pPr>
            <w:r w:rsidRPr="00F27993">
              <w:rPr>
                <w:rFonts w:ascii="Trebuchet MS" w:hAnsi="Trebuchet MS"/>
              </w:rPr>
              <w:t>-1</w:t>
            </w:r>
          </w:p>
        </w:tc>
        <w:tc>
          <w:tcPr>
            <w:tcW w:w="1020" w:type="dxa"/>
            <w:tcBorders>
              <w:top w:val="nil"/>
              <w:left w:val="nil"/>
              <w:bottom w:val="nil"/>
              <w:right w:val="nil"/>
            </w:tcBorders>
            <w:shd w:val="clear" w:color="000000" w:fill="FFFFFF"/>
            <w:noWrap/>
            <w:vAlign w:val="bottom"/>
            <w:hideMark/>
          </w:tcPr>
          <w:p w14:paraId="5C62C103"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420" w:type="dxa"/>
            <w:tcBorders>
              <w:top w:val="nil"/>
              <w:left w:val="nil"/>
              <w:bottom w:val="nil"/>
              <w:right w:val="nil"/>
            </w:tcBorders>
            <w:shd w:val="clear" w:color="000000" w:fill="FFFFFF"/>
            <w:noWrap/>
            <w:vAlign w:val="bottom"/>
            <w:hideMark/>
          </w:tcPr>
          <w:p w14:paraId="53937F35"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880" w:type="dxa"/>
            <w:tcBorders>
              <w:top w:val="nil"/>
              <w:left w:val="nil"/>
              <w:bottom w:val="nil"/>
              <w:right w:val="nil"/>
            </w:tcBorders>
            <w:shd w:val="clear" w:color="000000" w:fill="FFFFFF"/>
            <w:noWrap/>
            <w:vAlign w:val="bottom"/>
            <w:hideMark/>
          </w:tcPr>
          <w:p w14:paraId="5C83FC67"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r>
      <w:tr w:rsidR="00CD4082" w:rsidRPr="00F27993" w14:paraId="15ED6533" w14:textId="77777777" w:rsidTr="006E7CC6">
        <w:trPr>
          <w:trHeight w:val="315"/>
        </w:trPr>
        <w:tc>
          <w:tcPr>
            <w:tcW w:w="700" w:type="dxa"/>
            <w:vMerge/>
            <w:tcBorders>
              <w:top w:val="nil"/>
              <w:left w:val="nil"/>
              <w:bottom w:val="nil"/>
              <w:right w:val="nil"/>
            </w:tcBorders>
            <w:vAlign w:val="center"/>
            <w:hideMark/>
          </w:tcPr>
          <w:p w14:paraId="42A336D6" w14:textId="77777777" w:rsidR="00CD4082" w:rsidRPr="00F27993" w:rsidRDefault="00CD4082" w:rsidP="00243974">
            <w:pPr>
              <w:spacing w:after="0" w:line="240" w:lineRule="auto"/>
              <w:rPr>
                <w:rFonts w:ascii="Trebuchet MS" w:hAnsi="Trebuchet MS"/>
              </w:rPr>
            </w:pPr>
          </w:p>
        </w:tc>
        <w:tc>
          <w:tcPr>
            <w:tcW w:w="5062" w:type="dxa"/>
            <w:gridSpan w:val="2"/>
            <w:vMerge w:val="restart"/>
            <w:tcBorders>
              <w:top w:val="nil"/>
              <w:left w:val="nil"/>
              <w:bottom w:val="nil"/>
              <w:right w:val="nil"/>
            </w:tcBorders>
            <w:shd w:val="clear" w:color="000000" w:fill="FFFFFF"/>
            <w:noWrap/>
            <w:vAlign w:val="bottom"/>
            <w:hideMark/>
          </w:tcPr>
          <w:p w14:paraId="0A7B78CD"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c>
          <w:tcPr>
            <w:tcW w:w="1154" w:type="dxa"/>
            <w:tcBorders>
              <w:top w:val="nil"/>
              <w:left w:val="nil"/>
              <w:bottom w:val="nil"/>
              <w:right w:val="nil"/>
            </w:tcBorders>
            <w:shd w:val="clear" w:color="000000" w:fill="FFFFFF"/>
            <w:noWrap/>
            <w:vAlign w:val="bottom"/>
            <w:hideMark/>
          </w:tcPr>
          <w:p w14:paraId="3DD607C5"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357" w:type="dxa"/>
            <w:tcBorders>
              <w:top w:val="nil"/>
              <w:left w:val="nil"/>
              <w:bottom w:val="nil"/>
              <w:right w:val="nil"/>
            </w:tcBorders>
            <w:shd w:val="clear" w:color="000000" w:fill="FFFFFF"/>
            <w:noWrap/>
            <w:vAlign w:val="bottom"/>
            <w:hideMark/>
          </w:tcPr>
          <w:p w14:paraId="56F4EC5A"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nil"/>
              <w:right w:val="nil"/>
            </w:tcBorders>
            <w:shd w:val="clear" w:color="000000" w:fill="FFFFFF"/>
            <w:noWrap/>
            <w:vAlign w:val="bottom"/>
            <w:hideMark/>
          </w:tcPr>
          <w:p w14:paraId="0D1C2618"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420" w:type="dxa"/>
            <w:tcBorders>
              <w:top w:val="nil"/>
              <w:left w:val="nil"/>
              <w:bottom w:val="nil"/>
              <w:right w:val="nil"/>
            </w:tcBorders>
            <w:shd w:val="clear" w:color="000000" w:fill="FFFFFF"/>
            <w:noWrap/>
            <w:vAlign w:val="bottom"/>
            <w:hideMark/>
          </w:tcPr>
          <w:p w14:paraId="0BEE21B1"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880" w:type="dxa"/>
            <w:tcBorders>
              <w:top w:val="nil"/>
              <w:left w:val="nil"/>
              <w:bottom w:val="nil"/>
              <w:right w:val="nil"/>
            </w:tcBorders>
            <w:shd w:val="clear" w:color="000000" w:fill="FFFFFF"/>
            <w:noWrap/>
            <w:vAlign w:val="bottom"/>
            <w:hideMark/>
          </w:tcPr>
          <w:p w14:paraId="498F34E7"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r>
      <w:tr w:rsidR="00CD4082" w:rsidRPr="00F27993" w14:paraId="5FE843F6" w14:textId="77777777" w:rsidTr="006E7CC6">
        <w:trPr>
          <w:trHeight w:val="315"/>
        </w:trPr>
        <w:tc>
          <w:tcPr>
            <w:tcW w:w="700" w:type="dxa"/>
            <w:vMerge/>
            <w:tcBorders>
              <w:top w:val="nil"/>
              <w:left w:val="nil"/>
              <w:bottom w:val="nil"/>
              <w:right w:val="nil"/>
            </w:tcBorders>
            <w:vAlign w:val="center"/>
            <w:hideMark/>
          </w:tcPr>
          <w:p w14:paraId="4F5022DA" w14:textId="77777777" w:rsidR="00CD4082" w:rsidRPr="00F27993" w:rsidRDefault="00CD4082" w:rsidP="00243974">
            <w:pPr>
              <w:spacing w:after="0" w:line="240" w:lineRule="auto"/>
              <w:rPr>
                <w:rFonts w:ascii="Trebuchet MS" w:hAnsi="Trebuchet MS"/>
              </w:rPr>
            </w:pPr>
          </w:p>
        </w:tc>
        <w:tc>
          <w:tcPr>
            <w:tcW w:w="5062" w:type="dxa"/>
            <w:gridSpan w:val="2"/>
            <w:vMerge/>
            <w:tcBorders>
              <w:top w:val="nil"/>
              <w:left w:val="nil"/>
              <w:bottom w:val="nil"/>
              <w:right w:val="nil"/>
            </w:tcBorders>
            <w:vAlign w:val="center"/>
            <w:hideMark/>
          </w:tcPr>
          <w:p w14:paraId="5055F06B" w14:textId="77777777" w:rsidR="00CD4082" w:rsidRPr="00F27993" w:rsidRDefault="00CD4082" w:rsidP="00243974">
            <w:pPr>
              <w:spacing w:after="0" w:line="240" w:lineRule="auto"/>
              <w:rPr>
                <w:rFonts w:ascii="Trebuchet MS" w:hAnsi="Trebuchet MS"/>
              </w:rPr>
            </w:pPr>
          </w:p>
        </w:tc>
        <w:tc>
          <w:tcPr>
            <w:tcW w:w="1154" w:type="dxa"/>
            <w:tcBorders>
              <w:top w:val="nil"/>
              <w:left w:val="nil"/>
              <w:bottom w:val="nil"/>
              <w:right w:val="nil"/>
            </w:tcBorders>
            <w:shd w:val="clear" w:color="000000" w:fill="FFFFFF"/>
            <w:noWrap/>
            <w:vAlign w:val="bottom"/>
            <w:hideMark/>
          </w:tcPr>
          <w:p w14:paraId="0BF50FF1" w14:textId="77777777" w:rsidR="00CD4082" w:rsidRPr="00F27993" w:rsidRDefault="00093631" w:rsidP="00243974">
            <w:pPr>
              <w:spacing w:after="0" w:line="240" w:lineRule="auto"/>
              <w:jc w:val="right"/>
              <w:rPr>
                <w:rFonts w:ascii="Trebuchet MS" w:hAnsi="Trebuchet MS"/>
              </w:rPr>
            </w:pPr>
            <w:r w:rsidRPr="00F27993">
              <w:rPr>
                <w:rFonts w:ascii="Trebuchet MS" w:hAnsi="Trebuchet MS"/>
              </w:rPr>
              <w:t>Lapas</w:t>
            </w:r>
          </w:p>
        </w:tc>
        <w:tc>
          <w:tcPr>
            <w:tcW w:w="357" w:type="dxa"/>
            <w:tcBorders>
              <w:top w:val="nil"/>
              <w:left w:val="nil"/>
              <w:bottom w:val="single" w:sz="4" w:space="0" w:color="auto"/>
              <w:right w:val="nil"/>
            </w:tcBorders>
            <w:shd w:val="clear" w:color="000000" w:fill="FFFFFF"/>
            <w:noWrap/>
            <w:vAlign w:val="bottom"/>
            <w:hideMark/>
          </w:tcPr>
          <w:p w14:paraId="53714693"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1</w:t>
            </w:r>
          </w:p>
        </w:tc>
        <w:tc>
          <w:tcPr>
            <w:tcW w:w="1020" w:type="dxa"/>
            <w:tcBorders>
              <w:top w:val="nil"/>
              <w:left w:val="nil"/>
              <w:bottom w:val="nil"/>
              <w:right w:val="nil"/>
            </w:tcBorders>
            <w:shd w:val="clear" w:color="000000" w:fill="FFFFFF"/>
            <w:noWrap/>
            <w:vAlign w:val="bottom"/>
            <w:hideMark/>
          </w:tcPr>
          <w:p w14:paraId="3BAD4DD1"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xml:space="preserve">iš </w:t>
            </w:r>
          </w:p>
        </w:tc>
        <w:tc>
          <w:tcPr>
            <w:tcW w:w="420" w:type="dxa"/>
            <w:tcBorders>
              <w:top w:val="nil"/>
              <w:left w:val="nil"/>
              <w:bottom w:val="single" w:sz="4" w:space="0" w:color="auto"/>
              <w:right w:val="nil"/>
            </w:tcBorders>
            <w:shd w:val="clear" w:color="000000" w:fill="FFFFFF"/>
            <w:noWrap/>
            <w:vAlign w:val="bottom"/>
            <w:hideMark/>
          </w:tcPr>
          <w:p w14:paraId="028F31A8"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1</w:t>
            </w:r>
          </w:p>
        </w:tc>
        <w:tc>
          <w:tcPr>
            <w:tcW w:w="880" w:type="dxa"/>
            <w:tcBorders>
              <w:top w:val="nil"/>
              <w:left w:val="nil"/>
              <w:bottom w:val="nil"/>
              <w:right w:val="nil"/>
            </w:tcBorders>
            <w:shd w:val="clear" w:color="000000" w:fill="FFFFFF"/>
            <w:noWrap/>
            <w:vAlign w:val="bottom"/>
            <w:hideMark/>
          </w:tcPr>
          <w:p w14:paraId="4A70AEA1" w14:textId="77777777" w:rsidR="00CD4082" w:rsidRPr="00F27993" w:rsidRDefault="00093631" w:rsidP="00243974">
            <w:pPr>
              <w:spacing w:after="0" w:line="240" w:lineRule="auto"/>
              <w:rPr>
                <w:rFonts w:ascii="Trebuchet MS" w:hAnsi="Trebuchet MS"/>
              </w:rPr>
            </w:pPr>
            <w:r w:rsidRPr="00F27993">
              <w:rPr>
                <w:rFonts w:ascii="Trebuchet MS" w:hAnsi="Trebuchet MS"/>
              </w:rPr>
              <w:t>lapų</w:t>
            </w:r>
          </w:p>
        </w:tc>
      </w:tr>
      <w:tr w:rsidR="00CD4082" w:rsidRPr="00F27993" w14:paraId="29FBE7F2" w14:textId="77777777" w:rsidTr="006E7CC6">
        <w:trPr>
          <w:trHeight w:val="315"/>
        </w:trPr>
        <w:tc>
          <w:tcPr>
            <w:tcW w:w="700" w:type="dxa"/>
            <w:vMerge/>
            <w:tcBorders>
              <w:top w:val="nil"/>
              <w:left w:val="nil"/>
              <w:bottom w:val="nil"/>
              <w:right w:val="nil"/>
            </w:tcBorders>
            <w:vAlign w:val="center"/>
            <w:hideMark/>
          </w:tcPr>
          <w:p w14:paraId="6C840D4E" w14:textId="77777777" w:rsidR="00CD4082" w:rsidRPr="00F27993" w:rsidRDefault="00CD4082" w:rsidP="00243974">
            <w:pPr>
              <w:spacing w:after="0" w:line="240" w:lineRule="auto"/>
              <w:rPr>
                <w:rFonts w:ascii="Trebuchet MS" w:hAnsi="Trebuchet MS"/>
              </w:rPr>
            </w:pPr>
          </w:p>
        </w:tc>
        <w:tc>
          <w:tcPr>
            <w:tcW w:w="5062" w:type="dxa"/>
            <w:gridSpan w:val="2"/>
            <w:vMerge/>
            <w:tcBorders>
              <w:top w:val="nil"/>
              <w:left w:val="nil"/>
              <w:bottom w:val="nil"/>
              <w:right w:val="nil"/>
            </w:tcBorders>
            <w:vAlign w:val="center"/>
            <w:hideMark/>
          </w:tcPr>
          <w:p w14:paraId="20FF5A7B" w14:textId="77777777" w:rsidR="00CD4082" w:rsidRPr="00F27993" w:rsidRDefault="00CD4082" w:rsidP="00243974">
            <w:pPr>
              <w:spacing w:after="0" w:line="240" w:lineRule="auto"/>
              <w:rPr>
                <w:rFonts w:ascii="Trebuchet MS" w:hAnsi="Trebuchet MS"/>
              </w:rPr>
            </w:pPr>
          </w:p>
        </w:tc>
        <w:tc>
          <w:tcPr>
            <w:tcW w:w="3831" w:type="dxa"/>
            <w:gridSpan w:val="5"/>
            <w:tcBorders>
              <w:top w:val="nil"/>
              <w:left w:val="nil"/>
              <w:bottom w:val="nil"/>
              <w:right w:val="nil"/>
            </w:tcBorders>
            <w:shd w:val="clear" w:color="000000" w:fill="FFFFFF"/>
            <w:noWrap/>
            <w:vAlign w:val="bottom"/>
            <w:hideMark/>
          </w:tcPr>
          <w:p w14:paraId="7F3EDEF2"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r>
      <w:tr w:rsidR="00CD4082" w:rsidRPr="00F27993" w14:paraId="5391D53A" w14:textId="77777777" w:rsidTr="006E7CC6">
        <w:trPr>
          <w:trHeight w:val="240"/>
        </w:trPr>
        <w:tc>
          <w:tcPr>
            <w:tcW w:w="700" w:type="dxa"/>
            <w:tcBorders>
              <w:top w:val="nil"/>
              <w:left w:val="nil"/>
              <w:bottom w:val="nil"/>
              <w:right w:val="nil"/>
            </w:tcBorders>
            <w:shd w:val="clear" w:color="000000" w:fill="FFFFFF"/>
            <w:noWrap/>
            <w:vAlign w:val="bottom"/>
            <w:hideMark/>
          </w:tcPr>
          <w:p w14:paraId="3FFDF679"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nil"/>
            </w:tcBorders>
            <w:shd w:val="clear" w:color="000000" w:fill="FFFFFF"/>
            <w:noWrap/>
            <w:hideMark/>
          </w:tcPr>
          <w:p w14:paraId="0CE54558"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bottom"/>
            <w:hideMark/>
          </w:tcPr>
          <w:p w14:paraId="52A1FC16"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nil"/>
              <w:right w:val="nil"/>
            </w:tcBorders>
            <w:shd w:val="clear" w:color="000000" w:fill="FFFFFF"/>
            <w:noWrap/>
            <w:hideMark/>
          </w:tcPr>
          <w:p w14:paraId="2B50BDE5"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r>
      <w:tr w:rsidR="00CD4082" w:rsidRPr="00F27993" w14:paraId="3D09A300" w14:textId="77777777" w:rsidTr="006E7CC6">
        <w:trPr>
          <w:trHeight w:val="450"/>
        </w:trPr>
        <w:tc>
          <w:tcPr>
            <w:tcW w:w="700" w:type="dxa"/>
            <w:vMerge w:val="restart"/>
            <w:tcBorders>
              <w:top w:val="single" w:sz="8" w:space="0" w:color="auto"/>
              <w:left w:val="single" w:sz="8" w:space="0" w:color="auto"/>
              <w:bottom w:val="single" w:sz="8" w:space="0" w:color="000000"/>
              <w:right w:val="single" w:sz="8" w:space="0" w:color="auto"/>
            </w:tcBorders>
            <w:shd w:val="clear" w:color="000000" w:fill="FFFFFF"/>
            <w:textDirection w:val="btLr"/>
            <w:vAlign w:val="center"/>
            <w:hideMark/>
          </w:tcPr>
          <w:p w14:paraId="1CAE0683"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Įrenginys</w:t>
            </w:r>
          </w:p>
        </w:tc>
        <w:tc>
          <w:tcPr>
            <w:tcW w:w="8893" w:type="dxa"/>
            <w:gridSpan w:val="7"/>
            <w:vMerge w:val="restart"/>
            <w:tcBorders>
              <w:top w:val="single" w:sz="8" w:space="0" w:color="auto"/>
              <w:left w:val="nil"/>
              <w:bottom w:val="single" w:sz="8" w:space="0" w:color="000000"/>
              <w:right w:val="single" w:sz="8" w:space="0" w:color="000000"/>
            </w:tcBorders>
            <w:shd w:val="clear" w:color="000000" w:fill="FFFFFF"/>
            <w:vAlign w:val="center"/>
            <w:hideMark/>
          </w:tcPr>
          <w:p w14:paraId="5B3C8D68" w14:textId="10E64D1B" w:rsidR="00CD4082" w:rsidRPr="00F27993" w:rsidRDefault="00093631" w:rsidP="00243974">
            <w:pPr>
              <w:spacing w:after="0" w:line="240" w:lineRule="auto"/>
              <w:jc w:val="center"/>
              <w:rPr>
                <w:rFonts w:ascii="Trebuchet MS" w:hAnsi="Trebuchet MS"/>
              </w:rPr>
            </w:pPr>
            <w:r w:rsidRPr="00F27993">
              <w:rPr>
                <w:rFonts w:ascii="Trebuchet MS" w:hAnsi="Trebuchet MS"/>
              </w:rPr>
              <w:t>Benaičių VE TP  L-Lenkimai                                                              110kV OL Lenkimai-Benaičių VE     p. 40348</w:t>
            </w:r>
          </w:p>
        </w:tc>
      </w:tr>
      <w:tr w:rsidR="00CD4082" w:rsidRPr="00F27993" w14:paraId="0ACB3F80" w14:textId="77777777" w:rsidTr="006E7CC6">
        <w:trPr>
          <w:trHeight w:val="842"/>
        </w:trPr>
        <w:tc>
          <w:tcPr>
            <w:tcW w:w="700" w:type="dxa"/>
            <w:vMerge/>
            <w:tcBorders>
              <w:top w:val="single" w:sz="8" w:space="0" w:color="auto"/>
              <w:left w:val="single" w:sz="8" w:space="0" w:color="auto"/>
              <w:bottom w:val="single" w:sz="8" w:space="0" w:color="000000"/>
              <w:right w:val="single" w:sz="8" w:space="0" w:color="auto"/>
            </w:tcBorders>
            <w:vAlign w:val="center"/>
            <w:hideMark/>
          </w:tcPr>
          <w:p w14:paraId="35BF1722" w14:textId="77777777" w:rsidR="00CD4082" w:rsidRPr="00F27993" w:rsidRDefault="00CD4082" w:rsidP="00243974">
            <w:pPr>
              <w:spacing w:after="0" w:line="240" w:lineRule="auto"/>
              <w:rPr>
                <w:rFonts w:ascii="Trebuchet MS" w:hAnsi="Trebuchet MS"/>
              </w:rPr>
            </w:pPr>
          </w:p>
        </w:tc>
        <w:tc>
          <w:tcPr>
            <w:tcW w:w="8893" w:type="dxa"/>
            <w:gridSpan w:val="7"/>
            <w:vMerge/>
            <w:tcBorders>
              <w:top w:val="single" w:sz="8" w:space="0" w:color="auto"/>
              <w:left w:val="nil"/>
              <w:bottom w:val="single" w:sz="8" w:space="0" w:color="000000"/>
              <w:right w:val="single" w:sz="8" w:space="0" w:color="000000"/>
            </w:tcBorders>
            <w:vAlign w:val="center"/>
            <w:hideMark/>
          </w:tcPr>
          <w:p w14:paraId="7EE74EE9" w14:textId="77777777" w:rsidR="00CD4082" w:rsidRPr="00F27993" w:rsidRDefault="00CD4082" w:rsidP="00243974">
            <w:pPr>
              <w:spacing w:after="0" w:line="240" w:lineRule="auto"/>
              <w:rPr>
                <w:rFonts w:ascii="Trebuchet MS" w:hAnsi="Trebuchet MS"/>
              </w:rPr>
            </w:pPr>
          </w:p>
        </w:tc>
      </w:tr>
      <w:tr w:rsidR="00CD4082" w:rsidRPr="00F27993" w14:paraId="22F8BA6C" w14:textId="77777777" w:rsidTr="006E7CC6">
        <w:trPr>
          <w:trHeight w:val="630"/>
        </w:trPr>
        <w:tc>
          <w:tcPr>
            <w:tcW w:w="700" w:type="dxa"/>
            <w:tcBorders>
              <w:top w:val="nil"/>
              <w:left w:val="single" w:sz="8" w:space="0" w:color="auto"/>
              <w:bottom w:val="single" w:sz="4" w:space="0" w:color="auto"/>
              <w:right w:val="single" w:sz="4" w:space="0" w:color="auto"/>
            </w:tcBorders>
            <w:shd w:val="clear" w:color="000000" w:fill="D9D9D9"/>
            <w:vAlign w:val="bottom"/>
            <w:hideMark/>
          </w:tcPr>
          <w:p w14:paraId="324FD8E8"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Eil. Nr.</w:t>
            </w:r>
          </w:p>
        </w:tc>
        <w:tc>
          <w:tcPr>
            <w:tcW w:w="7593" w:type="dxa"/>
            <w:gridSpan w:val="5"/>
            <w:tcBorders>
              <w:top w:val="nil"/>
              <w:left w:val="nil"/>
              <w:bottom w:val="single" w:sz="4" w:space="0" w:color="auto"/>
              <w:right w:val="single" w:sz="4" w:space="0" w:color="000000"/>
            </w:tcBorders>
            <w:shd w:val="clear" w:color="000000" w:fill="D9D9D9"/>
            <w:noWrap/>
            <w:vAlign w:val="center"/>
            <w:hideMark/>
          </w:tcPr>
          <w:p w14:paraId="3C411A18"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Užsakymo turinys</w:t>
            </w:r>
          </w:p>
        </w:tc>
        <w:tc>
          <w:tcPr>
            <w:tcW w:w="1300" w:type="dxa"/>
            <w:gridSpan w:val="2"/>
            <w:tcBorders>
              <w:top w:val="nil"/>
              <w:left w:val="nil"/>
              <w:bottom w:val="single" w:sz="4" w:space="0" w:color="auto"/>
              <w:right w:val="single" w:sz="8" w:space="0" w:color="000000"/>
            </w:tcBorders>
            <w:shd w:val="clear" w:color="000000" w:fill="D9D9D9"/>
            <w:vAlign w:val="bottom"/>
            <w:hideMark/>
          </w:tcPr>
          <w:p w14:paraId="2892CE15"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Atžyma apie įvykdymą</w:t>
            </w:r>
          </w:p>
        </w:tc>
      </w:tr>
      <w:tr w:rsidR="00B47548" w:rsidRPr="00F27993" w14:paraId="1D8E2976"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3B147CF4" w14:textId="77777777" w:rsidR="00B47548" w:rsidRPr="00F27993" w:rsidRDefault="00093631" w:rsidP="00243974">
            <w:pPr>
              <w:spacing w:after="0" w:line="240" w:lineRule="auto"/>
              <w:jc w:val="center"/>
              <w:rPr>
                <w:rFonts w:ascii="Trebuchet MS" w:hAnsi="Trebuchet MS"/>
              </w:rPr>
            </w:pPr>
            <w:r w:rsidRPr="00F27993">
              <w:rPr>
                <w:rFonts w:ascii="Trebuchet MS" w:hAnsi="Trebuchet MS"/>
              </w:rPr>
              <w:t>1</w:t>
            </w:r>
          </w:p>
        </w:tc>
        <w:tc>
          <w:tcPr>
            <w:tcW w:w="7593" w:type="dxa"/>
            <w:gridSpan w:val="5"/>
            <w:tcBorders>
              <w:top w:val="single" w:sz="4" w:space="0" w:color="auto"/>
              <w:left w:val="nil"/>
              <w:bottom w:val="single" w:sz="4" w:space="0" w:color="auto"/>
              <w:right w:val="single" w:sz="4" w:space="0" w:color="000000"/>
            </w:tcBorders>
            <w:shd w:val="clear" w:color="000000" w:fill="FFFFFF"/>
            <w:hideMark/>
          </w:tcPr>
          <w:p w14:paraId="1C0A6D91" w14:textId="2FD37326" w:rsidR="00B47548" w:rsidRPr="00F27993" w:rsidRDefault="00093631" w:rsidP="00243974">
            <w:pPr>
              <w:spacing w:after="0" w:line="240" w:lineRule="auto"/>
              <w:rPr>
                <w:rFonts w:ascii="Trebuchet MS" w:hAnsi="Trebuchet MS"/>
              </w:rPr>
            </w:pPr>
            <w:r w:rsidRPr="00F27993">
              <w:rPr>
                <w:rFonts w:ascii="Trebuchet MS" w:hAnsi="Trebuchet MS"/>
              </w:rPr>
              <w:t>Lenkimų TP atj. 110kV OL Lenkimai-Benaičių VE linij. skyr.</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571A0DBE" w14:textId="77777777" w:rsidR="00B47548" w:rsidRPr="00F27993" w:rsidRDefault="00093631" w:rsidP="00243974">
            <w:pPr>
              <w:spacing w:after="0" w:line="240" w:lineRule="auto"/>
              <w:jc w:val="center"/>
              <w:rPr>
                <w:rFonts w:ascii="Trebuchet MS" w:hAnsi="Trebuchet MS"/>
              </w:rPr>
            </w:pPr>
            <w:r w:rsidRPr="00F27993">
              <w:rPr>
                <w:rFonts w:ascii="Trebuchet MS" w:hAnsi="Trebuchet MS"/>
              </w:rPr>
              <w:t> </w:t>
            </w:r>
          </w:p>
        </w:tc>
      </w:tr>
      <w:tr w:rsidR="00B47548" w:rsidRPr="00F27993" w14:paraId="445E37E0"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71D95BDF" w14:textId="1D732189" w:rsidR="00B47548" w:rsidRPr="00F27993" w:rsidRDefault="00093631" w:rsidP="00243974">
            <w:pPr>
              <w:spacing w:after="0" w:line="240" w:lineRule="auto"/>
              <w:jc w:val="center"/>
              <w:rPr>
                <w:rFonts w:ascii="Trebuchet MS" w:hAnsi="Trebuchet MS"/>
              </w:rPr>
            </w:pPr>
            <w:r w:rsidRPr="00F27993">
              <w:rPr>
                <w:rFonts w:ascii="Trebuchet MS" w:hAnsi="Trebuchet MS"/>
              </w:rPr>
              <w:t> 2</w:t>
            </w:r>
          </w:p>
        </w:tc>
        <w:tc>
          <w:tcPr>
            <w:tcW w:w="7593" w:type="dxa"/>
            <w:gridSpan w:val="5"/>
            <w:tcBorders>
              <w:top w:val="single" w:sz="4" w:space="0" w:color="auto"/>
              <w:left w:val="nil"/>
              <w:bottom w:val="single" w:sz="4" w:space="0" w:color="auto"/>
              <w:right w:val="single" w:sz="4" w:space="0" w:color="000000"/>
            </w:tcBorders>
            <w:shd w:val="clear" w:color="000000" w:fill="FFFFFF"/>
            <w:hideMark/>
          </w:tcPr>
          <w:p w14:paraId="3AA66935" w14:textId="22C76B49" w:rsidR="00B47548" w:rsidRPr="00F27993" w:rsidRDefault="00093631" w:rsidP="00243974">
            <w:pPr>
              <w:spacing w:after="0" w:line="240" w:lineRule="auto"/>
              <w:rPr>
                <w:rFonts w:ascii="Trebuchet MS" w:hAnsi="Trebuchet MS"/>
              </w:rPr>
            </w:pPr>
            <w:r w:rsidRPr="00F27993">
              <w:rPr>
                <w:rFonts w:ascii="Trebuchet MS" w:hAnsi="Trebuchet MS"/>
              </w:rPr>
              <w:t>Benaičių VE atj. L-Ln-0</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1D1EDF03" w14:textId="77777777" w:rsidR="00B47548" w:rsidRPr="00F27993" w:rsidRDefault="00093631" w:rsidP="00243974">
            <w:pPr>
              <w:spacing w:after="0" w:line="240" w:lineRule="auto"/>
              <w:jc w:val="center"/>
              <w:rPr>
                <w:rFonts w:ascii="Trebuchet MS" w:hAnsi="Trebuchet MS"/>
              </w:rPr>
            </w:pPr>
            <w:r w:rsidRPr="00F27993">
              <w:rPr>
                <w:rFonts w:ascii="Trebuchet MS" w:hAnsi="Trebuchet MS"/>
              </w:rPr>
              <w:t> </w:t>
            </w:r>
          </w:p>
        </w:tc>
      </w:tr>
      <w:tr w:rsidR="00B47548" w:rsidRPr="00F27993" w14:paraId="588E448E"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6D9278A5" w14:textId="64DA3F36" w:rsidR="00B47548" w:rsidRPr="00F27993" w:rsidRDefault="00093631" w:rsidP="00243974">
            <w:pPr>
              <w:spacing w:after="0" w:line="240" w:lineRule="auto"/>
              <w:jc w:val="center"/>
              <w:rPr>
                <w:rFonts w:ascii="Trebuchet MS" w:hAnsi="Trebuchet MS"/>
              </w:rPr>
            </w:pPr>
            <w:r w:rsidRPr="00F27993">
              <w:rPr>
                <w:rFonts w:ascii="Trebuchet MS" w:hAnsi="Trebuchet MS"/>
              </w:rPr>
              <w:t> 3</w:t>
            </w:r>
          </w:p>
        </w:tc>
        <w:tc>
          <w:tcPr>
            <w:tcW w:w="7593" w:type="dxa"/>
            <w:gridSpan w:val="5"/>
            <w:tcBorders>
              <w:top w:val="single" w:sz="4" w:space="0" w:color="auto"/>
              <w:left w:val="nil"/>
              <w:bottom w:val="single" w:sz="4" w:space="0" w:color="auto"/>
              <w:right w:val="single" w:sz="4" w:space="0" w:color="000000"/>
            </w:tcBorders>
            <w:shd w:val="clear" w:color="000000" w:fill="FFFFFF"/>
            <w:hideMark/>
          </w:tcPr>
          <w:p w14:paraId="272B3DD7" w14:textId="55D1BCAC" w:rsidR="00B47548" w:rsidRPr="00F27993" w:rsidRDefault="00093631" w:rsidP="00243974">
            <w:pPr>
              <w:spacing w:after="0" w:line="240" w:lineRule="auto"/>
              <w:rPr>
                <w:rFonts w:ascii="Trebuchet MS" w:hAnsi="Trebuchet MS"/>
              </w:rPr>
            </w:pPr>
            <w:r w:rsidRPr="00F27993">
              <w:rPr>
                <w:rFonts w:ascii="Trebuchet MS" w:hAnsi="Trebuchet MS"/>
              </w:rPr>
              <w:t>Benaičių VE atj. L-Ln-1</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40F02A29" w14:textId="77777777" w:rsidR="00B47548" w:rsidRPr="00F27993" w:rsidRDefault="00093631" w:rsidP="00243974">
            <w:pPr>
              <w:spacing w:after="0" w:line="240" w:lineRule="auto"/>
              <w:jc w:val="center"/>
              <w:rPr>
                <w:rFonts w:ascii="Trebuchet MS" w:hAnsi="Trebuchet MS"/>
              </w:rPr>
            </w:pPr>
            <w:r w:rsidRPr="00F27993">
              <w:rPr>
                <w:rFonts w:ascii="Trebuchet MS" w:hAnsi="Trebuchet MS"/>
              </w:rPr>
              <w:t> </w:t>
            </w:r>
          </w:p>
        </w:tc>
      </w:tr>
      <w:tr w:rsidR="00B47548" w:rsidRPr="00F27993" w14:paraId="100DB401"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64E8D75F" w14:textId="23B7EE89" w:rsidR="00B47548" w:rsidRPr="00F27993" w:rsidRDefault="00093631" w:rsidP="00243974">
            <w:pPr>
              <w:spacing w:after="0" w:line="240" w:lineRule="auto"/>
              <w:jc w:val="center"/>
              <w:rPr>
                <w:rFonts w:ascii="Trebuchet MS" w:hAnsi="Trebuchet MS"/>
              </w:rPr>
            </w:pPr>
            <w:r w:rsidRPr="00F27993">
              <w:rPr>
                <w:rFonts w:ascii="Trebuchet MS" w:hAnsi="Trebuchet MS"/>
              </w:rPr>
              <w:t> 4</w:t>
            </w:r>
          </w:p>
        </w:tc>
        <w:tc>
          <w:tcPr>
            <w:tcW w:w="7593" w:type="dxa"/>
            <w:gridSpan w:val="5"/>
            <w:tcBorders>
              <w:top w:val="single" w:sz="4" w:space="0" w:color="auto"/>
              <w:left w:val="nil"/>
              <w:bottom w:val="single" w:sz="4" w:space="0" w:color="auto"/>
              <w:right w:val="single" w:sz="4" w:space="0" w:color="000000"/>
            </w:tcBorders>
            <w:shd w:val="clear" w:color="000000" w:fill="FFFFFF"/>
            <w:noWrap/>
            <w:hideMark/>
          </w:tcPr>
          <w:p w14:paraId="539B44E8" w14:textId="358A2D96" w:rsidR="00B47548" w:rsidRPr="00F27993" w:rsidRDefault="00093631" w:rsidP="00243974">
            <w:pPr>
              <w:spacing w:after="0" w:line="240" w:lineRule="auto"/>
              <w:rPr>
                <w:rFonts w:ascii="Trebuchet MS" w:hAnsi="Trebuchet MS"/>
              </w:rPr>
            </w:pPr>
            <w:r w:rsidRPr="00F27993">
              <w:rPr>
                <w:rFonts w:ascii="Trebuchet MS" w:hAnsi="Trebuchet MS"/>
              </w:rPr>
              <w:t xml:space="preserve">Benaičių VE prij. L-Ln-ž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06AF599E" w14:textId="77777777" w:rsidR="00B47548" w:rsidRPr="00F27993" w:rsidRDefault="00093631" w:rsidP="00243974">
            <w:pPr>
              <w:spacing w:after="0" w:line="240" w:lineRule="auto"/>
              <w:jc w:val="center"/>
              <w:rPr>
                <w:rFonts w:ascii="Trebuchet MS" w:hAnsi="Trebuchet MS"/>
              </w:rPr>
            </w:pPr>
            <w:r w:rsidRPr="00F27993">
              <w:rPr>
                <w:rFonts w:ascii="Trebuchet MS" w:hAnsi="Trebuchet MS"/>
              </w:rPr>
              <w:t> </w:t>
            </w:r>
          </w:p>
        </w:tc>
      </w:tr>
      <w:tr w:rsidR="00CD4082" w:rsidRPr="00F27993" w14:paraId="4E37D9E7"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78BF4747"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single" w:sz="4" w:space="0" w:color="auto"/>
              <w:right w:val="nil"/>
            </w:tcBorders>
            <w:shd w:val="clear" w:color="000000" w:fill="FFFFFF"/>
            <w:noWrap/>
            <w:vAlign w:val="center"/>
            <w:hideMark/>
          </w:tcPr>
          <w:p w14:paraId="5D1E627B"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4" w:space="0" w:color="auto"/>
              <w:right w:val="nil"/>
            </w:tcBorders>
            <w:shd w:val="clear" w:color="000000" w:fill="FFFFFF"/>
            <w:noWrap/>
            <w:vAlign w:val="center"/>
            <w:hideMark/>
          </w:tcPr>
          <w:p w14:paraId="71B4F3E7"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1154" w:type="dxa"/>
            <w:tcBorders>
              <w:top w:val="nil"/>
              <w:left w:val="nil"/>
              <w:bottom w:val="single" w:sz="4" w:space="0" w:color="auto"/>
              <w:right w:val="nil"/>
            </w:tcBorders>
            <w:shd w:val="clear" w:color="000000" w:fill="FFFFFF"/>
            <w:noWrap/>
            <w:vAlign w:val="center"/>
            <w:hideMark/>
          </w:tcPr>
          <w:p w14:paraId="45FDE259"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FFFFFF"/>
            <w:noWrap/>
            <w:vAlign w:val="center"/>
            <w:hideMark/>
          </w:tcPr>
          <w:p w14:paraId="37E14CDF"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single" w:sz="4" w:space="0" w:color="auto"/>
            </w:tcBorders>
            <w:shd w:val="clear" w:color="000000" w:fill="FFFFFF"/>
            <w:noWrap/>
            <w:vAlign w:val="center"/>
            <w:hideMark/>
          </w:tcPr>
          <w:p w14:paraId="594EC700"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FFFFFF"/>
            <w:vAlign w:val="bottom"/>
            <w:hideMark/>
          </w:tcPr>
          <w:p w14:paraId="3E35297C"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FFFFFF"/>
            <w:vAlign w:val="bottom"/>
            <w:hideMark/>
          </w:tcPr>
          <w:p w14:paraId="188555C3"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r>
      <w:tr w:rsidR="00CD4082" w:rsidRPr="00F27993" w14:paraId="33ABDAD2"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4FAF585F"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14DE0C1B"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25832840"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r>
      <w:tr w:rsidR="00CD4082" w:rsidRPr="00F27993" w14:paraId="125AECEB"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62F66D46"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single" w:sz="4" w:space="0" w:color="auto"/>
              <w:right w:val="nil"/>
            </w:tcBorders>
            <w:shd w:val="clear" w:color="000000" w:fill="FFFFFF"/>
            <w:noWrap/>
            <w:vAlign w:val="center"/>
            <w:hideMark/>
          </w:tcPr>
          <w:p w14:paraId="22CAFF1B"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4" w:space="0" w:color="auto"/>
              <w:right w:val="nil"/>
            </w:tcBorders>
            <w:shd w:val="clear" w:color="000000" w:fill="FFFFFF"/>
            <w:noWrap/>
            <w:vAlign w:val="center"/>
            <w:hideMark/>
          </w:tcPr>
          <w:p w14:paraId="60A97F21"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1154" w:type="dxa"/>
            <w:tcBorders>
              <w:top w:val="nil"/>
              <w:left w:val="nil"/>
              <w:bottom w:val="single" w:sz="4" w:space="0" w:color="auto"/>
              <w:right w:val="nil"/>
            </w:tcBorders>
            <w:shd w:val="clear" w:color="000000" w:fill="FFFFFF"/>
            <w:noWrap/>
            <w:vAlign w:val="center"/>
            <w:hideMark/>
          </w:tcPr>
          <w:p w14:paraId="617F0A66"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FFFFFF"/>
            <w:noWrap/>
            <w:vAlign w:val="center"/>
            <w:hideMark/>
          </w:tcPr>
          <w:p w14:paraId="61BEDD18"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single" w:sz="4" w:space="0" w:color="auto"/>
            </w:tcBorders>
            <w:shd w:val="clear" w:color="000000" w:fill="FFFFFF"/>
            <w:noWrap/>
            <w:vAlign w:val="center"/>
            <w:hideMark/>
          </w:tcPr>
          <w:p w14:paraId="7234CD17"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FFFFFF"/>
            <w:vAlign w:val="bottom"/>
            <w:hideMark/>
          </w:tcPr>
          <w:p w14:paraId="6EACD05B"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FFFFFF"/>
            <w:vAlign w:val="bottom"/>
            <w:hideMark/>
          </w:tcPr>
          <w:p w14:paraId="76C22D90"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r>
      <w:tr w:rsidR="00CD4082" w:rsidRPr="00F27993" w14:paraId="4B395E73"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453FB3BC"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single" w:sz="4" w:space="0" w:color="auto"/>
              <w:right w:val="nil"/>
            </w:tcBorders>
            <w:shd w:val="clear" w:color="000000" w:fill="FFFFFF"/>
            <w:noWrap/>
            <w:vAlign w:val="center"/>
            <w:hideMark/>
          </w:tcPr>
          <w:p w14:paraId="37DF0E43"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4" w:space="0" w:color="auto"/>
              <w:right w:val="nil"/>
            </w:tcBorders>
            <w:shd w:val="clear" w:color="000000" w:fill="FFFFFF"/>
            <w:noWrap/>
            <w:vAlign w:val="center"/>
            <w:hideMark/>
          </w:tcPr>
          <w:p w14:paraId="0332E773"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1154" w:type="dxa"/>
            <w:tcBorders>
              <w:top w:val="nil"/>
              <w:left w:val="nil"/>
              <w:bottom w:val="single" w:sz="4" w:space="0" w:color="auto"/>
              <w:right w:val="nil"/>
            </w:tcBorders>
            <w:shd w:val="clear" w:color="000000" w:fill="FFFFFF"/>
            <w:noWrap/>
            <w:vAlign w:val="center"/>
            <w:hideMark/>
          </w:tcPr>
          <w:p w14:paraId="52E5E8B7"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FFFFFF"/>
            <w:noWrap/>
            <w:vAlign w:val="center"/>
            <w:hideMark/>
          </w:tcPr>
          <w:p w14:paraId="591D8854"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single" w:sz="4" w:space="0" w:color="auto"/>
            </w:tcBorders>
            <w:shd w:val="clear" w:color="000000" w:fill="FFFFFF"/>
            <w:noWrap/>
            <w:vAlign w:val="center"/>
            <w:hideMark/>
          </w:tcPr>
          <w:p w14:paraId="5D03D2CF"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FFFFFF"/>
            <w:vAlign w:val="bottom"/>
            <w:hideMark/>
          </w:tcPr>
          <w:p w14:paraId="76BB364C"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FFFFFF"/>
            <w:vAlign w:val="bottom"/>
            <w:hideMark/>
          </w:tcPr>
          <w:p w14:paraId="071EFF6B"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r>
      <w:tr w:rsidR="00CD4082" w:rsidRPr="00F27993" w14:paraId="3FA0BCE0"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72E92C8E"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765F2810"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3B90DDFB"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r>
      <w:tr w:rsidR="00CD4082" w:rsidRPr="00F27993" w14:paraId="3D302819"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147ABD49"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43BC602D"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2CC28334"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r>
      <w:tr w:rsidR="00CD4082" w:rsidRPr="00F27993" w14:paraId="1103C490"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7B7F287C"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58412258"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55CF6934"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r>
      <w:tr w:rsidR="00CD4082" w:rsidRPr="00F27993" w14:paraId="5E1C30FA"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58988587"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6E47753D"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4669A643"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r>
      <w:tr w:rsidR="00CD4082" w:rsidRPr="00F27993" w14:paraId="03132355" w14:textId="77777777" w:rsidTr="006E7CC6">
        <w:trPr>
          <w:trHeight w:val="1020"/>
        </w:trPr>
        <w:tc>
          <w:tcPr>
            <w:tcW w:w="700" w:type="dxa"/>
            <w:tcBorders>
              <w:top w:val="nil"/>
              <w:left w:val="single" w:sz="8" w:space="0" w:color="auto"/>
              <w:bottom w:val="single" w:sz="8" w:space="0" w:color="auto"/>
              <w:right w:val="single" w:sz="4" w:space="0" w:color="auto"/>
            </w:tcBorders>
            <w:shd w:val="clear" w:color="000000" w:fill="FFFFFF"/>
            <w:textDirection w:val="btLr"/>
            <w:vAlign w:val="center"/>
            <w:hideMark/>
          </w:tcPr>
          <w:p w14:paraId="7A8FE273"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Pastabos</w:t>
            </w:r>
          </w:p>
        </w:tc>
        <w:tc>
          <w:tcPr>
            <w:tcW w:w="8893" w:type="dxa"/>
            <w:gridSpan w:val="7"/>
            <w:tcBorders>
              <w:top w:val="single" w:sz="4" w:space="0" w:color="auto"/>
              <w:left w:val="nil"/>
              <w:bottom w:val="single" w:sz="8" w:space="0" w:color="auto"/>
              <w:right w:val="single" w:sz="8" w:space="0" w:color="000000"/>
            </w:tcBorders>
            <w:shd w:val="clear" w:color="000000" w:fill="FFFFFF"/>
            <w:vAlign w:val="center"/>
            <w:hideMark/>
          </w:tcPr>
          <w:p w14:paraId="7CEF4ABD"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r>
      <w:tr w:rsidR="00B47548" w:rsidRPr="00F27993" w14:paraId="0FBE3473" w14:textId="77777777" w:rsidTr="006E7CC6">
        <w:trPr>
          <w:trHeight w:val="255"/>
        </w:trPr>
        <w:tc>
          <w:tcPr>
            <w:tcW w:w="700" w:type="dxa"/>
            <w:tcBorders>
              <w:top w:val="nil"/>
              <w:left w:val="nil"/>
              <w:bottom w:val="nil"/>
              <w:right w:val="nil"/>
            </w:tcBorders>
            <w:shd w:val="clear" w:color="000000" w:fill="FFFFFF"/>
            <w:vAlign w:val="center"/>
            <w:hideMark/>
          </w:tcPr>
          <w:p w14:paraId="103F324C"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nil"/>
              <w:right w:val="nil"/>
            </w:tcBorders>
            <w:shd w:val="clear" w:color="000000" w:fill="FFFFFF"/>
            <w:noWrap/>
            <w:vAlign w:val="center"/>
            <w:hideMark/>
          </w:tcPr>
          <w:p w14:paraId="63794CD9"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center"/>
            <w:hideMark/>
          </w:tcPr>
          <w:p w14:paraId="3F861D5D"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c>
          <w:tcPr>
            <w:tcW w:w="1154" w:type="dxa"/>
            <w:tcBorders>
              <w:top w:val="nil"/>
              <w:left w:val="nil"/>
              <w:bottom w:val="nil"/>
              <w:right w:val="nil"/>
            </w:tcBorders>
            <w:shd w:val="clear" w:color="000000" w:fill="FFFFFF"/>
            <w:noWrap/>
            <w:vAlign w:val="center"/>
            <w:hideMark/>
          </w:tcPr>
          <w:p w14:paraId="17214E48"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c>
          <w:tcPr>
            <w:tcW w:w="357" w:type="dxa"/>
            <w:tcBorders>
              <w:top w:val="nil"/>
              <w:left w:val="nil"/>
              <w:bottom w:val="nil"/>
              <w:right w:val="nil"/>
            </w:tcBorders>
            <w:shd w:val="clear" w:color="000000" w:fill="FFFFFF"/>
            <w:noWrap/>
            <w:vAlign w:val="center"/>
            <w:hideMark/>
          </w:tcPr>
          <w:p w14:paraId="73C4DD4B"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c>
          <w:tcPr>
            <w:tcW w:w="1020" w:type="dxa"/>
            <w:tcBorders>
              <w:top w:val="nil"/>
              <w:left w:val="nil"/>
              <w:bottom w:val="nil"/>
              <w:right w:val="nil"/>
            </w:tcBorders>
            <w:shd w:val="clear" w:color="000000" w:fill="FFFFFF"/>
            <w:noWrap/>
            <w:vAlign w:val="center"/>
            <w:hideMark/>
          </w:tcPr>
          <w:p w14:paraId="626A8ED7"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c>
          <w:tcPr>
            <w:tcW w:w="420" w:type="dxa"/>
            <w:tcBorders>
              <w:top w:val="nil"/>
              <w:left w:val="nil"/>
              <w:bottom w:val="nil"/>
              <w:right w:val="nil"/>
            </w:tcBorders>
            <w:shd w:val="clear" w:color="000000" w:fill="FFFFFF"/>
            <w:vAlign w:val="bottom"/>
            <w:hideMark/>
          </w:tcPr>
          <w:p w14:paraId="2CF6AD0B"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nil"/>
              <w:right w:val="nil"/>
            </w:tcBorders>
            <w:shd w:val="clear" w:color="000000" w:fill="FFFFFF"/>
            <w:vAlign w:val="bottom"/>
            <w:hideMark/>
          </w:tcPr>
          <w:p w14:paraId="0E5937CC"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r>
      <w:tr w:rsidR="00CD4082" w:rsidRPr="00F27993" w14:paraId="74B0EDAE" w14:textId="77777777" w:rsidTr="006E7CC6">
        <w:trPr>
          <w:trHeight w:val="315"/>
        </w:trPr>
        <w:tc>
          <w:tcPr>
            <w:tcW w:w="4560" w:type="dxa"/>
            <w:gridSpan w:val="2"/>
            <w:tcBorders>
              <w:top w:val="single" w:sz="8" w:space="0" w:color="auto"/>
              <w:left w:val="single" w:sz="8" w:space="0" w:color="auto"/>
              <w:bottom w:val="nil"/>
              <w:right w:val="single" w:sz="8" w:space="0" w:color="000000"/>
            </w:tcBorders>
            <w:shd w:val="clear" w:color="000000" w:fill="FFFFFF"/>
            <w:noWrap/>
            <w:vAlign w:val="bottom"/>
            <w:hideMark/>
          </w:tcPr>
          <w:p w14:paraId="0EEEE11E"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Atjungimo užsakymas (AU) perduotas PV</w:t>
            </w:r>
          </w:p>
        </w:tc>
        <w:tc>
          <w:tcPr>
            <w:tcW w:w="5033" w:type="dxa"/>
            <w:gridSpan w:val="6"/>
            <w:tcBorders>
              <w:top w:val="single" w:sz="8" w:space="0" w:color="auto"/>
              <w:left w:val="nil"/>
              <w:bottom w:val="nil"/>
              <w:right w:val="single" w:sz="8" w:space="0" w:color="000000"/>
            </w:tcBorders>
            <w:shd w:val="clear" w:color="000000" w:fill="FFFFFF"/>
            <w:noWrap/>
            <w:vAlign w:val="bottom"/>
            <w:hideMark/>
          </w:tcPr>
          <w:p w14:paraId="7D3EFE5B" w14:textId="636F025B" w:rsidR="00CD4082" w:rsidRPr="00F27993" w:rsidRDefault="00093631" w:rsidP="00243974">
            <w:pPr>
              <w:spacing w:after="0" w:line="240" w:lineRule="auto"/>
              <w:jc w:val="center"/>
              <w:rPr>
                <w:rFonts w:ascii="Trebuchet MS" w:hAnsi="Trebuchet MS"/>
              </w:rPr>
            </w:pPr>
            <w:r w:rsidRPr="00F27993">
              <w:rPr>
                <w:rFonts w:ascii="Trebuchet MS" w:hAnsi="Trebuchet MS"/>
              </w:rPr>
              <w:t>AU įvykdytas ir DK leidimas dirbti duotas</w:t>
            </w:r>
          </w:p>
        </w:tc>
      </w:tr>
      <w:tr w:rsidR="00CD4082" w:rsidRPr="00F27993" w14:paraId="1F1A8674"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429B1988"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FFFFFF"/>
            <w:noWrap/>
            <w:vAlign w:val="bottom"/>
            <w:hideMark/>
          </w:tcPr>
          <w:p w14:paraId="532F50D8"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bottom"/>
            <w:hideMark/>
          </w:tcPr>
          <w:p w14:paraId="593D5186" w14:textId="77777777" w:rsidR="00CD4082" w:rsidRPr="00F27993" w:rsidRDefault="00093631" w:rsidP="00243974">
            <w:pPr>
              <w:spacing w:after="0" w:line="240" w:lineRule="auto"/>
              <w:jc w:val="right"/>
              <w:rPr>
                <w:rFonts w:ascii="Trebuchet MS" w:hAnsi="Trebuchet MS"/>
              </w:rPr>
            </w:pPr>
            <w:r w:rsidRPr="00F27993">
              <w:rPr>
                <w:rFonts w:ascii="Trebuchet MS" w:hAnsi="Trebuchet MS"/>
              </w:rPr>
              <w:t> </w:t>
            </w:r>
          </w:p>
        </w:tc>
        <w:tc>
          <w:tcPr>
            <w:tcW w:w="3831" w:type="dxa"/>
            <w:gridSpan w:val="5"/>
            <w:tcBorders>
              <w:top w:val="nil"/>
              <w:left w:val="nil"/>
              <w:bottom w:val="single" w:sz="4" w:space="0" w:color="auto"/>
              <w:right w:val="single" w:sz="8" w:space="0" w:color="000000"/>
            </w:tcBorders>
            <w:shd w:val="clear" w:color="000000" w:fill="FFFFFF"/>
            <w:noWrap/>
            <w:vAlign w:val="bottom"/>
            <w:hideMark/>
          </w:tcPr>
          <w:p w14:paraId="206D6077" w14:textId="41C982EA" w:rsidR="00CD4082" w:rsidRPr="00F27993" w:rsidRDefault="00093631" w:rsidP="00243974">
            <w:pPr>
              <w:spacing w:after="0" w:line="240" w:lineRule="auto"/>
              <w:jc w:val="center"/>
              <w:rPr>
                <w:rFonts w:ascii="Trebuchet MS" w:hAnsi="Trebuchet MS"/>
              </w:rPr>
            </w:pPr>
            <w:r w:rsidRPr="00F27993">
              <w:rPr>
                <w:rFonts w:ascii="Trebuchet MS" w:hAnsi="Trebuchet MS"/>
              </w:rPr>
              <w:t>Y.Xxxxx </w:t>
            </w:r>
          </w:p>
        </w:tc>
      </w:tr>
      <w:tr w:rsidR="00CD4082" w:rsidRPr="00F27993" w14:paraId="7452725F"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57A4E615"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single" w:sz="4" w:space="0" w:color="auto"/>
              <w:right w:val="single" w:sz="8" w:space="0" w:color="auto"/>
            </w:tcBorders>
            <w:shd w:val="clear" w:color="000000" w:fill="FFFFFF"/>
            <w:noWrap/>
            <w:vAlign w:val="center"/>
            <w:hideMark/>
          </w:tcPr>
          <w:p w14:paraId="6C1B9A94" w14:textId="25E25B99" w:rsidR="00CD4082" w:rsidRPr="00F27993" w:rsidRDefault="00093631" w:rsidP="00243974">
            <w:pPr>
              <w:spacing w:after="0" w:line="240" w:lineRule="auto"/>
              <w:jc w:val="center"/>
              <w:rPr>
                <w:rFonts w:ascii="Trebuchet MS" w:hAnsi="Trebuchet MS"/>
              </w:rPr>
            </w:pPr>
            <w:r w:rsidRPr="00F27993">
              <w:rPr>
                <w:rFonts w:ascii="Trebuchet MS" w:hAnsi="Trebuchet MS"/>
              </w:rPr>
              <w:t> X. Yyyyy</w:t>
            </w:r>
          </w:p>
        </w:tc>
        <w:tc>
          <w:tcPr>
            <w:tcW w:w="1202" w:type="dxa"/>
            <w:tcBorders>
              <w:top w:val="nil"/>
              <w:left w:val="nil"/>
              <w:bottom w:val="nil"/>
              <w:right w:val="nil"/>
            </w:tcBorders>
            <w:shd w:val="clear" w:color="000000" w:fill="FFFFFF"/>
            <w:noWrap/>
            <w:vAlign w:val="bottom"/>
            <w:hideMark/>
          </w:tcPr>
          <w:p w14:paraId="7A060FA1"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nil"/>
              <w:right w:val="single" w:sz="8" w:space="0" w:color="000000"/>
            </w:tcBorders>
            <w:shd w:val="clear" w:color="000000" w:fill="FFFFFF"/>
            <w:noWrap/>
            <w:hideMark/>
          </w:tcPr>
          <w:p w14:paraId="55929B08"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PV parašas</w:t>
            </w:r>
          </w:p>
        </w:tc>
      </w:tr>
      <w:tr w:rsidR="00CD4082" w:rsidRPr="00F27993" w14:paraId="4C701693"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19FA9901"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FFFFFF"/>
            <w:noWrap/>
            <w:vAlign w:val="bottom"/>
            <w:hideMark/>
          </w:tcPr>
          <w:p w14:paraId="3DCC83D2" w14:textId="67C3F3DB" w:rsidR="00CD4082" w:rsidRPr="00F27993" w:rsidRDefault="00093631" w:rsidP="00243974">
            <w:pPr>
              <w:spacing w:after="0" w:line="240" w:lineRule="auto"/>
              <w:jc w:val="center"/>
              <w:rPr>
                <w:rFonts w:ascii="Trebuchet MS" w:hAnsi="Trebuchet MS"/>
              </w:rPr>
            </w:pPr>
            <w:r w:rsidRPr="00F27993">
              <w:rPr>
                <w:rFonts w:ascii="Trebuchet MS" w:hAnsi="Trebuchet MS"/>
              </w:rPr>
              <w:t>DK V.Pavardė parašas</w:t>
            </w:r>
          </w:p>
        </w:tc>
        <w:tc>
          <w:tcPr>
            <w:tcW w:w="1202" w:type="dxa"/>
            <w:tcBorders>
              <w:top w:val="nil"/>
              <w:left w:val="nil"/>
              <w:bottom w:val="nil"/>
              <w:right w:val="nil"/>
            </w:tcBorders>
            <w:shd w:val="clear" w:color="000000" w:fill="FFFFFF"/>
            <w:noWrap/>
            <w:vAlign w:val="bottom"/>
            <w:hideMark/>
          </w:tcPr>
          <w:p w14:paraId="69E9DB90" w14:textId="77777777" w:rsidR="00CD4082" w:rsidRPr="00F27993" w:rsidRDefault="00093631" w:rsidP="00243974">
            <w:pPr>
              <w:spacing w:after="0" w:line="240" w:lineRule="auto"/>
              <w:rPr>
                <w:rFonts w:ascii="Trebuchet MS" w:hAnsi="Trebuchet MS"/>
              </w:rPr>
            </w:pPr>
            <w:r w:rsidRPr="00F27993">
              <w:rPr>
                <w:rFonts w:ascii="Trebuchet MS" w:hAnsi="Trebuchet MS"/>
              </w:rPr>
              <w:t>Nuo:</w:t>
            </w:r>
          </w:p>
        </w:tc>
        <w:tc>
          <w:tcPr>
            <w:tcW w:w="3831" w:type="dxa"/>
            <w:gridSpan w:val="5"/>
            <w:tcBorders>
              <w:top w:val="nil"/>
              <w:left w:val="nil"/>
              <w:bottom w:val="single" w:sz="4" w:space="0" w:color="auto"/>
              <w:right w:val="single" w:sz="8" w:space="0" w:color="000000"/>
            </w:tcBorders>
            <w:shd w:val="clear" w:color="000000" w:fill="FFFFFF"/>
            <w:noWrap/>
            <w:vAlign w:val="bottom"/>
            <w:hideMark/>
          </w:tcPr>
          <w:p w14:paraId="4B992011" w14:textId="719DBD2B" w:rsidR="00CD4082" w:rsidRPr="00F27993" w:rsidRDefault="00093631" w:rsidP="00243974">
            <w:pPr>
              <w:spacing w:after="0" w:line="240" w:lineRule="auto"/>
              <w:jc w:val="center"/>
              <w:rPr>
                <w:rFonts w:ascii="Trebuchet MS" w:hAnsi="Trebuchet MS"/>
              </w:rPr>
            </w:pPr>
            <w:r w:rsidRPr="00F27993">
              <w:rPr>
                <w:rFonts w:ascii="Trebuchet MS" w:hAnsi="Trebuchet MS"/>
              </w:rPr>
              <w:t> YYYY-MM-DD</w:t>
            </w:r>
          </w:p>
        </w:tc>
      </w:tr>
      <w:tr w:rsidR="00CD4082" w:rsidRPr="00F27993" w14:paraId="03EEB155"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031EDC8C"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FFFFFF"/>
            <w:noWrap/>
            <w:vAlign w:val="center"/>
            <w:hideMark/>
          </w:tcPr>
          <w:p w14:paraId="51FFA3DA"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bottom"/>
            <w:hideMark/>
          </w:tcPr>
          <w:p w14:paraId="573DB67E"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nil"/>
              <w:right w:val="single" w:sz="8" w:space="0" w:color="000000"/>
            </w:tcBorders>
            <w:shd w:val="clear" w:color="000000" w:fill="FFFFFF"/>
            <w:noWrap/>
            <w:hideMark/>
          </w:tcPr>
          <w:p w14:paraId="758ED783"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Data, laikas</w:t>
            </w:r>
          </w:p>
        </w:tc>
      </w:tr>
      <w:tr w:rsidR="00CD4082" w:rsidRPr="00F27993" w14:paraId="55B056EC" w14:textId="77777777" w:rsidTr="006E7CC6">
        <w:trPr>
          <w:trHeight w:val="227"/>
        </w:trPr>
        <w:tc>
          <w:tcPr>
            <w:tcW w:w="700" w:type="dxa"/>
            <w:tcBorders>
              <w:top w:val="nil"/>
              <w:left w:val="single" w:sz="8" w:space="0" w:color="auto"/>
              <w:bottom w:val="nil"/>
              <w:right w:val="nil"/>
            </w:tcBorders>
            <w:shd w:val="clear" w:color="000000" w:fill="auto"/>
            <w:noWrap/>
            <w:vAlign w:val="bottom"/>
            <w:hideMark/>
          </w:tcPr>
          <w:p w14:paraId="7715BD5A"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single" w:sz="4" w:space="0" w:color="auto"/>
              <w:right w:val="single" w:sz="8" w:space="0" w:color="auto"/>
            </w:tcBorders>
            <w:shd w:val="clear" w:color="000000" w:fill="auto"/>
            <w:noWrap/>
            <w:vAlign w:val="bottom"/>
            <w:hideMark/>
          </w:tcPr>
          <w:p w14:paraId="180E1DBC" w14:textId="534FD2B2" w:rsidR="00CD4082" w:rsidRPr="00F27993" w:rsidRDefault="00093631" w:rsidP="00243974">
            <w:pPr>
              <w:spacing w:after="0" w:line="240" w:lineRule="auto"/>
              <w:rPr>
                <w:rFonts w:ascii="Trebuchet MS" w:hAnsi="Trebuchet MS"/>
              </w:rPr>
            </w:pPr>
            <w:r w:rsidRPr="00F27993">
              <w:rPr>
                <w:rFonts w:ascii="Trebuchet MS" w:hAnsi="Trebuchet MS"/>
              </w:rPr>
              <w:t> YYYY-MM-DD</w:t>
            </w:r>
          </w:p>
        </w:tc>
        <w:tc>
          <w:tcPr>
            <w:tcW w:w="1202" w:type="dxa"/>
            <w:tcBorders>
              <w:top w:val="nil"/>
              <w:left w:val="nil"/>
              <w:bottom w:val="nil"/>
              <w:right w:val="nil"/>
            </w:tcBorders>
            <w:shd w:val="clear" w:color="000000" w:fill="auto"/>
            <w:noWrap/>
            <w:vAlign w:val="bottom"/>
            <w:hideMark/>
          </w:tcPr>
          <w:p w14:paraId="70976878" w14:textId="77777777" w:rsidR="00CD4082" w:rsidRPr="00F27993" w:rsidRDefault="00093631" w:rsidP="00243974">
            <w:pPr>
              <w:spacing w:after="0" w:line="240" w:lineRule="auto"/>
              <w:rPr>
                <w:rFonts w:ascii="Trebuchet MS" w:hAnsi="Trebuchet MS"/>
              </w:rPr>
            </w:pPr>
            <w:r w:rsidRPr="00F27993">
              <w:rPr>
                <w:rFonts w:ascii="Trebuchet MS" w:hAnsi="Trebuchet MS"/>
              </w:rPr>
              <w:t>Iki:</w:t>
            </w:r>
          </w:p>
        </w:tc>
        <w:tc>
          <w:tcPr>
            <w:tcW w:w="3831" w:type="dxa"/>
            <w:gridSpan w:val="5"/>
            <w:tcBorders>
              <w:top w:val="nil"/>
              <w:left w:val="nil"/>
              <w:bottom w:val="single" w:sz="4" w:space="0" w:color="auto"/>
              <w:right w:val="single" w:sz="8" w:space="0" w:color="000000"/>
            </w:tcBorders>
            <w:shd w:val="clear" w:color="000000" w:fill="auto"/>
            <w:noWrap/>
            <w:vAlign w:val="bottom"/>
            <w:hideMark/>
          </w:tcPr>
          <w:p w14:paraId="7B8FC61E" w14:textId="4512BDB1" w:rsidR="00CD4082" w:rsidRPr="00F27993" w:rsidRDefault="00093631" w:rsidP="00243974">
            <w:pPr>
              <w:spacing w:after="0" w:line="240" w:lineRule="auto"/>
              <w:jc w:val="center"/>
              <w:rPr>
                <w:rFonts w:ascii="Trebuchet MS" w:hAnsi="Trebuchet MS"/>
              </w:rPr>
            </w:pPr>
            <w:r w:rsidRPr="00F27993">
              <w:rPr>
                <w:rFonts w:ascii="Trebuchet MS" w:hAnsi="Trebuchet MS"/>
              </w:rPr>
              <w:t> YYYY-MM-DD</w:t>
            </w:r>
          </w:p>
        </w:tc>
      </w:tr>
      <w:tr w:rsidR="00CD4082" w:rsidRPr="00F27993" w14:paraId="53DF8923" w14:textId="77777777" w:rsidTr="006E7CC6">
        <w:trPr>
          <w:trHeight w:val="227"/>
        </w:trPr>
        <w:tc>
          <w:tcPr>
            <w:tcW w:w="700" w:type="dxa"/>
            <w:tcBorders>
              <w:top w:val="nil"/>
              <w:left w:val="single" w:sz="8" w:space="0" w:color="auto"/>
              <w:bottom w:val="nil"/>
              <w:right w:val="nil"/>
            </w:tcBorders>
            <w:shd w:val="clear" w:color="000000" w:fill="auto"/>
            <w:noWrap/>
            <w:vAlign w:val="bottom"/>
            <w:hideMark/>
          </w:tcPr>
          <w:p w14:paraId="69037678"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auto"/>
            <w:hideMark/>
          </w:tcPr>
          <w:p w14:paraId="44E4D886"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 xml:space="preserve">Data, laikas    </w:t>
            </w:r>
          </w:p>
        </w:tc>
        <w:tc>
          <w:tcPr>
            <w:tcW w:w="1202" w:type="dxa"/>
            <w:tcBorders>
              <w:top w:val="nil"/>
              <w:left w:val="nil"/>
              <w:bottom w:val="nil"/>
              <w:right w:val="nil"/>
            </w:tcBorders>
            <w:shd w:val="clear" w:color="000000" w:fill="auto"/>
            <w:noWrap/>
            <w:vAlign w:val="bottom"/>
            <w:hideMark/>
          </w:tcPr>
          <w:p w14:paraId="1A535AFB" w14:textId="77777777" w:rsidR="00CD4082" w:rsidRPr="00F27993" w:rsidRDefault="00CD4082" w:rsidP="00243974">
            <w:pPr>
              <w:spacing w:after="0" w:line="240" w:lineRule="auto"/>
              <w:jc w:val="center"/>
              <w:rPr>
                <w:rFonts w:ascii="Trebuchet MS" w:hAnsi="Trebuchet MS"/>
              </w:rPr>
            </w:pPr>
          </w:p>
        </w:tc>
        <w:tc>
          <w:tcPr>
            <w:tcW w:w="3831" w:type="dxa"/>
            <w:gridSpan w:val="5"/>
            <w:tcBorders>
              <w:top w:val="nil"/>
              <w:left w:val="nil"/>
              <w:bottom w:val="nil"/>
              <w:right w:val="single" w:sz="8" w:space="0" w:color="000000"/>
            </w:tcBorders>
            <w:shd w:val="clear" w:color="000000" w:fill="FFFFFF"/>
            <w:noWrap/>
            <w:hideMark/>
          </w:tcPr>
          <w:p w14:paraId="0AD621E8"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Data, laikas</w:t>
            </w:r>
          </w:p>
        </w:tc>
      </w:tr>
      <w:tr w:rsidR="00B47548" w:rsidRPr="00F27993" w14:paraId="30ECC8B7" w14:textId="77777777" w:rsidTr="006E7CC6">
        <w:trPr>
          <w:trHeight w:val="227"/>
        </w:trPr>
        <w:tc>
          <w:tcPr>
            <w:tcW w:w="700" w:type="dxa"/>
            <w:tcBorders>
              <w:top w:val="nil"/>
              <w:left w:val="single" w:sz="8" w:space="0" w:color="auto"/>
              <w:bottom w:val="nil"/>
              <w:right w:val="nil"/>
            </w:tcBorders>
            <w:shd w:val="clear" w:color="000000" w:fill="auto"/>
            <w:noWrap/>
            <w:vAlign w:val="bottom"/>
            <w:hideMark/>
          </w:tcPr>
          <w:p w14:paraId="419CE4F9"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auto"/>
            <w:noWrap/>
            <w:vAlign w:val="bottom"/>
            <w:hideMark/>
          </w:tcPr>
          <w:p w14:paraId="3B08F575"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auto"/>
            <w:noWrap/>
            <w:vAlign w:val="bottom"/>
            <w:hideMark/>
          </w:tcPr>
          <w:p w14:paraId="61BD4A8A" w14:textId="77777777" w:rsidR="00CD4082" w:rsidRPr="00F27993" w:rsidRDefault="00093631" w:rsidP="00243974">
            <w:pPr>
              <w:spacing w:after="0" w:line="240" w:lineRule="auto"/>
              <w:rPr>
                <w:rFonts w:ascii="Trebuchet MS" w:hAnsi="Trebuchet MS"/>
              </w:rPr>
            </w:pPr>
            <w:r w:rsidRPr="00F27993">
              <w:rPr>
                <w:rFonts w:ascii="Trebuchet MS" w:hAnsi="Trebuchet MS"/>
              </w:rPr>
              <w:t>Pratęsta:</w:t>
            </w:r>
          </w:p>
        </w:tc>
        <w:tc>
          <w:tcPr>
            <w:tcW w:w="1154" w:type="dxa"/>
            <w:tcBorders>
              <w:top w:val="nil"/>
              <w:left w:val="nil"/>
              <w:bottom w:val="single" w:sz="4" w:space="0" w:color="auto"/>
              <w:right w:val="nil"/>
            </w:tcBorders>
            <w:shd w:val="clear" w:color="000000" w:fill="auto"/>
            <w:noWrap/>
            <w:vAlign w:val="bottom"/>
            <w:hideMark/>
          </w:tcPr>
          <w:p w14:paraId="35E18373"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auto"/>
            <w:noWrap/>
            <w:vAlign w:val="bottom"/>
            <w:hideMark/>
          </w:tcPr>
          <w:p w14:paraId="277C9B29"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nil"/>
            </w:tcBorders>
            <w:shd w:val="clear" w:color="000000" w:fill="auto"/>
            <w:noWrap/>
            <w:vAlign w:val="bottom"/>
            <w:hideMark/>
          </w:tcPr>
          <w:p w14:paraId="72593933"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auto"/>
            <w:noWrap/>
            <w:vAlign w:val="bottom"/>
            <w:hideMark/>
          </w:tcPr>
          <w:p w14:paraId="63F45A67"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auto"/>
            <w:noWrap/>
            <w:vAlign w:val="bottom"/>
            <w:hideMark/>
          </w:tcPr>
          <w:p w14:paraId="303D0B71"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r>
      <w:tr w:rsidR="00CD4082" w:rsidRPr="00F27993" w14:paraId="68B9530D" w14:textId="77777777" w:rsidTr="006E7CC6">
        <w:trPr>
          <w:trHeight w:val="227"/>
        </w:trPr>
        <w:tc>
          <w:tcPr>
            <w:tcW w:w="700" w:type="dxa"/>
            <w:tcBorders>
              <w:top w:val="nil"/>
              <w:left w:val="single" w:sz="8" w:space="0" w:color="auto"/>
              <w:bottom w:val="single" w:sz="8" w:space="0" w:color="auto"/>
              <w:right w:val="nil"/>
            </w:tcBorders>
            <w:shd w:val="clear" w:color="000000" w:fill="auto"/>
            <w:noWrap/>
            <w:vAlign w:val="bottom"/>
            <w:hideMark/>
          </w:tcPr>
          <w:p w14:paraId="06DCE615"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single" w:sz="8" w:space="0" w:color="auto"/>
              <w:right w:val="single" w:sz="8" w:space="0" w:color="auto"/>
            </w:tcBorders>
            <w:shd w:val="clear" w:color="000000" w:fill="auto"/>
            <w:noWrap/>
            <w:vAlign w:val="bottom"/>
            <w:hideMark/>
          </w:tcPr>
          <w:p w14:paraId="63735FAF"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8" w:space="0" w:color="auto"/>
              <w:right w:val="nil"/>
            </w:tcBorders>
            <w:shd w:val="clear" w:color="000000" w:fill="auto"/>
            <w:noWrap/>
            <w:vAlign w:val="bottom"/>
            <w:hideMark/>
          </w:tcPr>
          <w:p w14:paraId="5C2AB548" w14:textId="77777777" w:rsidR="00CD4082" w:rsidRPr="00F27993" w:rsidRDefault="00093631" w:rsidP="00243974">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single" w:sz="8" w:space="0" w:color="auto"/>
              <w:right w:val="single" w:sz="8" w:space="0" w:color="000000"/>
            </w:tcBorders>
            <w:shd w:val="clear" w:color="000000" w:fill="FFFFFF"/>
            <w:noWrap/>
            <w:hideMark/>
          </w:tcPr>
          <w:p w14:paraId="6D797CE5" w14:textId="77777777" w:rsidR="00CD4082" w:rsidRPr="00F27993" w:rsidRDefault="00093631" w:rsidP="00243974">
            <w:pPr>
              <w:spacing w:after="0" w:line="240" w:lineRule="auto"/>
              <w:jc w:val="center"/>
              <w:rPr>
                <w:rFonts w:ascii="Trebuchet MS" w:hAnsi="Trebuchet MS"/>
              </w:rPr>
            </w:pPr>
            <w:r w:rsidRPr="00F27993">
              <w:rPr>
                <w:rFonts w:ascii="Trebuchet MS" w:hAnsi="Trebuchet MS"/>
              </w:rPr>
              <w:t>Data, laikas</w:t>
            </w:r>
          </w:p>
        </w:tc>
      </w:tr>
    </w:tbl>
    <w:p w14:paraId="65F871D9" w14:textId="28B40F49" w:rsidR="00721A39" w:rsidRPr="00F27993" w:rsidRDefault="00721A39" w:rsidP="00243974">
      <w:pPr>
        <w:pStyle w:val="BodyText"/>
        <w:jc w:val="center"/>
        <w:rPr>
          <w:rFonts w:ascii="Trebuchet MS" w:hAnsi="Trebuchet MS"/>
          <w:sz w:val="22"/>
          <w:szCs w:val="22"/>
          <w:lang w:val="lt-LT"/>
        </w:rPr>
      </w:pPr>
    </w:p>
    <w:p w14:paraId="20985F87" w14:textId="074414F7" w:rsidR="00F27993" w:rsidRDefault="00F27993" w:rsidP="00243974">
      <w:pPr>
        <w:spacing w:line="240" w:lineRule="auto"/>
        <w:rPr>
          <w:rFonts w:ascii="Trebuchet MS" w:eastAsia="Times New Roman" w:hAnsi="Trebuchet MS" w:cs="Times New Roman"/>
          <w:snapToGrid w:val="0"/>
          <w:lang w:eastAsia="lt-LT"/>
        </w:rPr>
      </w:pPr>
      <w:r>
        <w:rPr>
          <w:rFonts w:ascii="Trebuchet MS" w:hAnsi="Trebuchet MS"/>
        </w:rPr>
        <w:br w:type="page"/>
      </w:r>
    </w:p>
    <w:p w14:paraId="07348E11" w14:textId="0E014A12" w:rsidR="00721A39" w:rsidRPr="00F27993" w:rsidRDefault="00115F33" w:rsidP="00243974">
      <w:pPr>
        <w:pStyle w:val="ISTATYMAS"/>
        <w:jc w:val="right"/>
        <w:rPr>
          <w:rFonts w:ascii="Trebuchet MS" w:hAnsi="Trebuchet MS"/>
          <w:sz w:val="22"/>
          <w:szCs w:val="22"/>
          <w:lang w:val="lt-LT"/>
        </w:rPr>
      </w:pPr>
      <w:r>
        <w:rPr>
          <w:rFonts w:ascii="Trebuchet MS" w:hAnsi="Trebuchet MS"/>
          <w:sz w:val="22"/>
          <w:szCs w:val="22"/>
          <w:lang w:val="lt-LT"/>
        </w:rPr>
        <w:lastRenderedPageBreak/>
        <w:t>5</w:t>
      </w:r>
      <w:r w:rsidRPr="00F27993">
        <w:rPr>
          <w:rFonts w:ascii="Trebuchet MS" w:hAnsi="Trebuchet MS"/>
          <w:sz w:val="22"/>
          <w:szCs w:val="22"/>
          <w:lang w:val="lt-LT"/>
        </w:rPr>
        <w:t xml:space="preserve"> </w:t>
      </w:r>
      <w:r w:rsidR="00093631" w:rsidRPr="00F27993">
        <w:rPr>
          <w:rFonts w:ascii="Trebuchet MS" w:hAnsi="Trebuchet MS"/>
          <w:sz w:val="22"/>
          <w:szCs w:val="22"/>
          <w:lang w:val="lt-LT"/>
        </w:rPr>
        <w:t>priedas</w:t>
      </w:r>
    </w:p>
    <w:p w14:paraId="063ADBCD" w14:textId="77777777" w:rsidR="00F00646" w:rsidRPr="00F27993" w:rsidRDefault="00F00646" w:rsidP="00243974">
      <w:pPr>
        <w:spacing w:after="0" w:line="240" w:lineRule="auto"/>
        <w:jc w:val="center"/>
        <w:rPr>
          <w:rFonts w:ascii="Trebuchet MS" w:hAnsi="Trebuchet MS"/>
        </w:rPr>
      </w:pPr>
    </w:p>
    <w:p w14:paraId="1B0EEEBD" w14:textId="77777777" w:rsidR="00F00646" w:rsidRPr="00F27993" w:rsidRDefault="00093631" w:rsidP="00243974">
      <w:pPr>
        <w:spacing w:after="0" w:line="240" w:lineRule="auto"/>
        <w:jc w:val="center"/>
        <w:rPr>
          <w:rFonts w:ascii="Trebuchet MS" w:hAnsi="Trebuchet MS"/>
        </w:rPr>
      </w:pPr>
      <w:r w:rsidRPr="00F27993">
        <w:rPr>
          <w:rFonts w:ascii="Trebuchet MS" w:hAnsi="Trebuchet MS"/>
        </w:rPr>
        <w:t>(Paraiškos darbams atlikti formos pavyzdys)</w:t>
      </w:r>
    </w:p>
    <w:p w14:paraId="26E98308" w14:textId="77777777" w:rsidR="00F00646" w:rsidRPr="00F27993" w:rsidRDefault="00F00646" w:rsidP="00243974">
      <w:pPr>
        <w:spacing w:after="0" w:line="240" w:lineRule="auto"/>
        <w:jc w:val="right"/>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49"/>
        <w:gridCol w:w="264"/>
        <w:gridCol w:w="166"/>
        <w:gridCol w:w="180"/>
        <w:gridCol w:w="314"/>
        <w:gridCol w:w="165"/>
        <w:gridCol w:w="180"/>
        <w:gridCol w:w="236"/>
        <w:gridCol w:w="303"/>
        <w:gridCol w:w="358"/>
        <w:gridCol w:w="586"/>
        <w:gridCol w:w="1228"/>
        <w:gridCol w:w="713"/>
        <w:gridCol w:w="933"/>
        <w:gridCol w:w="790"/>
        <w:gridCol w:w="1768"/>
      </w:tblGrid>
      <w:tr w:rsidR="00B01D83" w:rsidRPr="00F27993" w14:paraId="15922239" w14:textId="77777777" w:rsidTr="00F705CD">
        <w:tc>
          <w:tcPr>
            <w:tcW w:w="2723" w:type="dxa"/>
            <w:gridSpan w:val="8"/>
            <w:tcBorders>
              <w:top w:val="nil"/>
              <w:left w:val="nil"/>
              <w:bottom w:val="nil"/>
              <w:right w:val="nil"/>
            </w:tcBorders>
          </w:tcPr>
          <w:p w14:paraId="6754907D" w14:textId="77777777" w:rsidR="00F00646" w:rsidRPr="00F27993" w:rsidRDefault="00093631" w:rsidP="00243974">
            <w:pPr>
              <w:spacing w:after="0" w:line="240" w:lineRule="auto"/>
              <w:jc w:val="both"/>
              <w:rPr>
                <w:rFonts w:ascii="Trebuchet MS" w:hAnsi="Trebuchet MS"/>
              </w:rPr>
            </w:pPr>
            <w:r w:rsidRPr="00F27993">
              <w:rPr>
                <w:rFonts w:ascii="Trebuchet MS" w:hAnsi="Trebuchet MS"/>
              </w:rPr>
              <w:t>LITGRID AB</w:t>
            </w:r>
          </w:p>
        </w:tc>
        <w:tc>
          <w:tcPr>
            <w:tcW w:w="5147" w:type="dxa"/>
            <w:gridSpan w:val="8"/>
            <w:tcBorders>
              <w:top w:val="nil"/>
              <w:left w:val="nil"/>
              <w:right w:val="nil"/>
            </w:tcBorders>
          </w:tcPr>
          <w:p w14:paraId="3237E94C" w14:textId="77777777" w:rsidR="00F00646" w:rsidRPr="00F27993" w:rsidRDefault="00F00646" w:rsidP="00243974">
            <w:pPr>
              <w:spacing w:after="0" w:line="240" w:lineRule="auto"/>
              <w:jc w:val="center"/>
              <w:rPr>
                <w:rFonts w:ascii="Trebuchet MS" w:hAnsi="Trebuchet MS"/>
              </w:rPr>
            </w:pPr>
          </w:p>
        </w:tc>
        <w:tc>
          <w:tcPr>
            <w:tcW w:w="1768" w:type="dxa"/>
            <w:tcBorders>
              <w:top w:val="nil"/>
              <w:left w:val="nil"/>
              <w:bottom w:val="nil"/>
              <w:right w:val="nil"/>
            </w:tcBorders>
          </w:tcPr>
          <w:p w14:paraId="25FDD2F1" w14:textId="77777777" w:rsidR="00F00646" w:rsidRPr="00F27993" w:rsidRDefault="00093631" w:rsidP="00243974">
            <w:pPr>
              <w:spacing w:after="0" w:line="240" w:lineRule="auto"/>
              <w:jc w:val="both"/>
              <w:rPr>
                <w:rFonts w:ascii="Trebuchet MS" w:hAnsi="Trebuchet MS"/>
              </w:rPr>
            </w:pPr>
            <w:r w:rsidRPr="00F27993">
              <w:rPr>
                <w:rFonts w:ascii="Trebuchet MS" w:hAnsi="Trebuchet MS"/>
              </w:rPr>
              <w:t>skyriui, grupei</w:t>
            </w:r>
          </w:p>
        </w:tc>
      </w:tr>
      <w:tr w:rsidR="000D2081" w:rsidRPr="00F27993" w14:paraId="43786AC2" w14:textId="77777777" w:rsidTr="00F705CD">
        <w:tc>
          <w:tcPr>
            <w:tcW w:w="2723" w:type="dxa"/>
            <w:gridSpan w:val="8"/>
            <w:tcBorders>
              <w:top w:val="nil"/>
              <w:left w:val="nil"/>
              <w:bottom w:val="nil"/>
              <w:right w:val="nil"/>
            </w:tcBorders>
          </w:tcPr>
          <w:p w14:paraId="2237A0CD" w14:textId="77777777" w:rsidR="00F00646" w:rsidRPr="00F27993" w:rsidRDefault="00F00646" w:rsidP="00243974">
            <w:pPr>
              <w:spacing w:after="0" w:line="240" w:lineRule="auto"/>
              <w:jc w:val="both"/>
              <w:rPr>
                <w:rFonts w:ascii="Trebuchet MS" w:hAnsi="Trebuchet MS"/>
              </w:rPr>
            </w:pPr>
          </w:p>
        </w:tc>
        <w:tc>
          <w:tcPr>
            <w:tcW w:w="236" w:type="dxa"/>
            <w:tcBorders>
              <w:left w:val="nil"/>
              <w:bottom w:val="nil"/>
              <w:right w:val="nil"/>
            </w:tcBorders>
          </w:tcPr>
          <w:p w14:paraId="4B20A5E0" w14:textId="77777777" w:rsidR="00F00646" w:rsidRPr="00F27993" w:rsidRDefault="00F00646" w:rsidP="00243974">
            <w:pPr>
              <w:spacing w:after="0" w:line="240" w:lineRule="auto"/>
              <w:jc w:val="both"/>
              <w:rPr>
                <w:rFonts w:ascii="Trebuchet MS" w:hAnsi="Trebuchet MS"/>
              </w:rPr>
            </w:pPr>
          </w:p>
        </w:tc>
        <w:tc>
          <w:tcPr>
            <w:tcW w:w="3188" w:type="dxa"/>
            <w:gridSpan w:val="5"/>
            <w:tcBorders>
              <w:top w:val="nil"/>
              <w:left w:val="nil"/>
              <w:bottom w:val="nil"/>
              <w:right w:val="nil"/>
            </w:tcBorders>
          </w:tcPr>
          <w:p w14:paraId="3E884E34" w14:textId="77777777" w:rsidR="00F00646" w:rsidRPr="00F27993" w:rsidRDefault="00F00646" w:rsidP="00243974">
            <w:pPr>
              <w:spacing w:after="0" w:line="240" w:lineRule="auto"/>
              <w:jc w:val="both"/>
              <w:rPr>
                <w:rFonts w:ascii="Trebuchet MS" w:hAnsi="Trebuchet MS"/>
              </w:rPr>
            </w:pPr>
          </w:p>
        </w:tc>
        <w:tc>
          <w:tcPr>
            <w:tcW w:w="1723" w:type="dxa"/>
            <w:gridSpan w:val="2"/>
            <w:tcBorders>
              <w:left w:val="nil"/>
              <w:bottom w:val="nil"/>
              <w:right w:val="nil"/>
            </w:tcBorders>
          </w:tcPr>
          <w:p w14:paraId="0E2CF3D7" w14:textId="77777777" w:rsidR="00F00646" w:rsidRPr="00F27993" w:rsidRDefault="00F00646" w:rsidP="00243974">
            <w:pPr>
              <w:spacing w:after="0" w:line="240" w:lineRule="auto"/>
              <w:jc w:val="both"/>
              <w:rPr>
                <w:rFonts w:ascii="Trebuchet MS" w:hAnsi="Trebuchet MS"/>
              </w:rPr>
            </w:pPr>
          </w:p>
        </w:tc>
        <w:tc>
          <w:tcPr>
            <w:tcW w:w="1768" w:type="dxa"/>
            <w:tcBorders>
              <w:top w:val="nil"/>
              <w:left w:val="nil"/>
              <w:bottom w:val="nil"/>
              <w:right w:val="nil"/>
            </w:tcBorders>
          </w:tcPr>
          <w:p w14:paraId="6D933580" w14:textId="77777777" w:rsidR="00F00646" w:rsidRPr="00F27993" w:rsidRDefault="00F00646" w:rsidP="00243974">
            <w:pPr>
              <w:spacing w:after="0" w:line="240" w:lineRule="auto"/>
              <w:jc w:val="both"/>
              <w:rPr>
                <w:rFonts w:ascii="Trebuchet MS" w:hAnsi="Trebuchet MS"/>
              </w:rPr>
            </w:pPr>
          </w:p>
        </w:tc>
      </w:tr>
      <w:tr w:rsidR="000D2081" w:rsidRPr="00F27993" w14:paraId="5C540E66" w14:textId="77777777" w:rsidTr="00F705CD">
        <w:tc>
          <w:tcPr>
            <w:tcW w:w="1005" w:type="dxa"/>
            <w:tcBorders>
              <w:top w:val="nil"/>
              <w:left w:val="nil"/>
              <w:bottom w:val="nil"/>
              <w:right w:val="nil"/>
            </w:tcBorders>
          </w:tcPr>
          <w:p w14:paraId="7DA466AB" w14:textId="2772D0D8" w:rsidR="00F00646" w:rsidRPr="00F27993" w:rsidRDefault="00093631" w:rsidP="00243974">
            <w:pPr>
              <w:spacing w:after="0" w:line="240" w:lineRule="auto"/>
              <w:jc w:val="both"/>
              <w:rPr>
                <w:rFonts w:ascii="Trebuchet MS" w:hAnsi="Trebuchet MS"/>
              </w:rPr>
            </w:pPr>
            <w:r w:rsidRPr="00F27993">
              <w:rPr>
                <w:rFonts w:ascii="Trebuchet MS" w:hAnsi="Trebuchet MS"/>
              </w:rPr>
              <w:t>20   m.</w:t>
            </w:r>
          </w:p>
        </w:tc>
        <w:tc>
          <w:tcPr>
            <w:tcW w:w="1538" w:type="dxa"/>
            <w:gridSpan w:val="6"/>
            <w:tcBorders>
              <w:top w:val="nil"/>
              <w:left w:val="nil"/>
              <w:right w:val="nil"/>
            </w:tcBorders>
          </w:tcPr>
          <w:p w14:paraId="2703B84A" w14:textId="77777777" w:rsidR="00F00646" w:rsidRPr="00F27993" w:rsidRDefault="00093631" w:rsidP="00243974">
            <w:pPr>
              <w:spacing w:after="0" w:line="240" w:lineRule="auto"/>
              <w:jc w:val="both"/>
              <w:rPr>
                <w:rFonts w:ascii="Trebuchet MS" w:hAnsi="Trebuchet MS"/>
              </w:rPr>
            </w:pPr>
            <w:r w:rsidRPr="00F27993">
              <w:rPr>
                <w:rFonts w:ascii="Trebuchet MS" w:hAnsi="Trebuchet MS"/>
              </w:rPr>
              <w:t>...........</w:t>
            </w:r>
          </w:p>
        </w:tc>
        <w:tc>
          <w:tcPr>
            <w:tcW w:w="719" w:type="dxa"/>
            <w:gridSpan w:val="3"/>
            <w:tcBorders>
              <w:top w:val="nil"/>
              <w:left w:val="nil"/>
              <w:bottom w:val="nil"/>
              <w:right w:val="nil"/>
            </w:tcBorders>
          </w:tcPr>
          <w:p w14:paraId="54C1C69F" w14:textId="77777777" w:rsidR="00F00646" w:rsidRPr="00F27993" w:rsidRDefault="00093631" w:rsidP="00243974">
            <w:pPr>
              <w:spacing w:after="0" w:line="240" w:lineRule="auto"/>
              <w:jc w:val="both"/>
              <w:rPr>
                <w:rFonts w:ascii="Trebuchet MS" w:hAnsi="Trebuchet MS"/>
              </w:rPr>
            </w:pPr>
            <w:r w:rsidRPr="00F27993">
              <w:rPr>
                <w:rFonts w:ascii="Trebuchet MS" w:hAnsi="Trebuchet MS"/>
              </w:rPr>
              <w:t>mėn.</w:t>
            </w:r>
          </w:p>
        </w:tc>
        <w:tc>
          <w:tcPr>
            <w:tcW w:w="944" w:type="dxa"/>
            <w:gridSpan w:val="2"/>
            <w:tcBorders>
              <w:top w:val="nil"/>
              <w:left w:val="nil"/>
              <w:right w:val="nil"/>
            </w:tcBorders>
          </w:tcPr>
          <w:p w14:paraId="28EDB680" w14:textId="77777777" w:rsidR="00F00646" w:rsidRPr="00F27993" w:rsidRDefault="00093631" w:rsidP="00243974">
            <w:pPr>
              <w:spacing w:after="0" w:line="240" w:lineRule="auto"/>
              <w:jc w:val="both"/>
              <w:rPr>
                <w:rFonts w:ascii="Trebuchet MS" w:hAnsi="Trebuchet MS"/>
              </w:rPr>
            </w:pPr>
            <w:r w:rsidRPr="00F27993">
              <w:rPr>
                <w:rFonts w:ascii="Trebuchet MS" w:hAnsi="Trebuchet MS"/>
              </w:rPr>
              <w:t>.........</w:t>
            </w:r>
          </w:p>
        </w:tc>
        <w:tc>
          <w:tcPr>
            <w:tcW w:w="1941" w:type="dxa"/>
            <w:gridSpan w:val="2"/>
            <w:tcBorders>
              <w:top w:val="nil"/>
              <w:left w:val="nil"/>
              <w:bottom w:val="nil"/>
              <w:right w:val="nil"/>
            </w:tcBorders>
          </w:tcPr>
          <w:p w14:paraId="427F2630" w14:textId="77777777" w:rsidR="00F00646" w:rsidRPr="00F27993" w:rsidRDefault="00093631" w:rsidP="00243974">
            <w:pPr>
              <w:spacing w:after="0" w:line="240" w:lineRule="auto"/>
              <w:jc w:val="both"/>
              <w:rPr>
                <w:rFonts w:ascii="Trebuchet MS" w:hAnsi="Trebuchet MS"/>
              </w:rPr>
            </w:pPr>
            <w:r w:rsidRPr="00F27993">
              <w:rPr>
                <w:rFonts w:ascii="Trebuchet MS" w:hAnsi="Trebuchet MS"/>
              </w:rPr>
              <w:t>d.</w:t>
            </w:r>
          </w:p>
        </w:tc>
        <w:tc>
          <w:tcPr>
            <w:tcW w:w="3491" w:type="dxa"/>
            <w:gridSpan w:val="3"/>
            <w:tcBorders>
              <w:top w:val="nil"/>
              <w:left w:val="nil"/>
              <w:right w:val="nil"/>
            </w:tcBorders>
          </w:tcPr>
          <w:p w14:paraId="22E8E98A" w14:textId="77777777" w:rsidR="00F00646" w:rsidRPr="00F27993" w:rsidRDefault="00093631" w:rsidP="00243974">
            <w:pPr>
              <w:spacing w:after="0" w:line="240" w:lineRule="auto"/>
              <w:jc w:val="both"/>
              <w:rPr>
                <w:rFonts w:ascii="Trebuchet MS" w:hAnsi="Trebuchet MS"/>
              </w:rPr>
            </w:pPr>
            <w:r w:rsidRPr="00F27993">
              <w:rPr>
                <w:rFonts w:ascii="Trebuchet MS" w:hAnsi="Trebuchet MS"/>
              </w:rPr>
              <w:t>...........</w:t>
            </w:r>
          </w:p>
        </w:tc>
      </w:tr>
      <w:tr w:rsidR="00F00646" w:rsidRPr="00F27993" w14:paraId="0F93D1B3" w14:textId="77777777" w:rsidTr="00F705CD">
        <w:tc>
          <w:tcPr>
            <w:tcW w:w="2723" w:type="dxa"/>
            <w:gridSpan w:val="8"/>
            <w:tcBorders>
              <w:top w:val="nil"/>
              <w:left w:val="nil"/>
              <w:bottom w:val="nil"/>
              <w:right w:val="nil"/>
            </w:tcBorders>
          </w:tcPr>
          <w:p w14:paraId="1FB952E5" w14:textId="77777777" w:rsidR="00F00646" w:rsidRPr="00F27993" w:rsidRDefault="00F00646" w:rsidP="00243974">
            <w:pPr>
              <w:spacing w:after="0" w:line="240" w:lineRule="auto"/>
              <w:jc w:val="both"/>
              <w:rPr>
                <w:rFonts w:ascii="Trebuchet MS" w:hAnsi="Trebuchet MS"/>
              </w:rPr>
            </w:pPr>
          </w:p>
        </w:tc>
        <w:tc>
          <w:tcPr>
            <w:tcW w:w="236" w:type="dxa"/>
            <w:tcBorders>
              <w:top w:val="nil"/>
              <w:left w:val="nil"/>
              <w:bottom w:val="nil"/>
              <w:right w:val="nil"/>
            </w:tcBorders>
          </w:tcPr>
          <w:p w14:paraId="23ADEDFD" w14:textId="77777777" w:rsidR="00F00646" w:rsidRPr="00F27993" w:rsidRDefault="00F00646" w:rsidP="00243974">
            <w:pPr>
              <w:spacing w:after="0" w:line="240" w:lineRule="auto"/>
              <w:jc w:val="both"/>
              <w:rPr>
                <w:rFonts w:ascii="Trebuchet MS" w:hAnsi="Trebuchet MS"/>
              </w:rPr>
            </w:pPr>
          </w:p>
        </w:tc>
        <w:tc>
          <w:tcPr>
            <w:tcW w:w="3188" w:type="dxa"/>
            <w:gridSpan w:val="5"/>
            <w:tcBorders>
              <w:top w:val="nil"/>
              <w:left w:val="nil"/>
              <w:bottom w:val="nil"/>
              <w:right w:val="nil"/>
            </w:tcBorders>
          </w:tcPr>
          <w:p w14:paraId="628FD1BC" w14:textId="77777777" w:rsidR="00F00646" w:rsidRPr="00F27993" w:rsidRDefault="00F00646" w:rsidP="00243974">
            <w:pPr>
              <w:spacing w:after="0" w:line="240" w:lineRule="auto"/>
              <w:jc w:val="both"/>
              <w:rPr>
                <w:rFonts w:ascii="Trebuchet MS" w:hAnsi="Trebuchet MS"/>
              </w:rPr>
            </w:pPr>
          </w:p>
        </w:tc>
        <w:tc>
          <w:tcPr>
            <w:tcW w:w="3491" w:type="dxa"/>
            <w:gridSpan w:val="3"/>
            <w:tcBorders>
              <w:top w:val="nil"/>
              <w:left w:val="nil"/>
              <w:bottom w:val="nil"/>
              <w:right w:val="nil"/>
            </w:tcBorders>
          </w:tcPr>
          <w:p w14:paraId="426DF66F" w14:textId="77777777" w:rsidR="00F00646" w:rsidRPr="00F27993" w:rsidRDefault="00093631" w:rsidP="00243974">
            <w:pPr>
              <w:spacing w:after="0" w:line="240" w:lineRule="auto"/>
              <w:jc w:val="center"/>
              <w:rPr>
                <w:rFonts w:ascii="Trebuchet MS" w:hAnsi="Trebuchet MS"/>
              </w:rPr>
            </w:pPr>
            <w:r w:rsidRPr="00F27993">
              <w:rPr>
                <w:rFonts w:ascii="Trebuchet MS" w:hAnsi="Trebuchet MS"/>
              </w:rPr>
              <w:t>(vietovė)</w:t>
            </w:r>
          </w:p>
        </w:tc>
      </w:tr>
      <w:tr w:rsidR="00F00646" w:rsidRPr="00F27993" w14:paraId="4E3464A2" w14:textId="77777777" w:rsidTr="00F705CD">
        <w:tc>
          <w:tcPr>
            <w:tcW w:w="9638" w:type="dxa"/>
            <w:gridSpan w:val="17"/>
            <w:tcBorders>
              <w:top w:val="nil"/>
              <w:left w:val="nil"/>
              <w:bottom w:val="nil"/>
              <w:right w:val="nil"/>
            </w:tcBorders>
          </w:tcPr>
          <w:p w14:paraId="34E07D8B" w14:textId="77777777" w:rsidR="00F00646" w:rsidRPr="00F27993" w:rsidRDefault="00F00646" w:rsidP="00243974">
            <w:pPr>
              <w:keepNext/>
              <w:spacing w:after="0" w:line="240" w:lineRule="auto"/>
              <w:outlineLvl w:val="0"/>
              <w:rPr>
                <w:rFonts w:ascii="Trebuchet MS" w:hAnsi="Trebuchet MS"/>
              </w:rPr>
            </w:pPr>
          </w:p>
          <w:p w14:paraId="233D1C35" w14:textId="77777777" w:rsidR="00F00646" w:rsidRPr="00F27993" w:rsidRDefault="00093631" w:rsidP="00243974">
            <w:pPr>
              <w:keepNext/>
              <w:spacing w:after="0" w:line="240" w:lineRule="auto"/>
              <w:outlineLvl w:val="0"/>
              <w:rPr>
                <w:rFonts w:ascii="Trebuchet MS" w:hAnsi="Trebuchet MS"/>
              </w:rPr>
            </w:pPr>
            <w:r w:rsidRPr="00F27993">
              <w:rPr>
                <w:rFonts w:ascii="Trebuchet MS" w:hAnsi="Trebuchet MS"/>
              </w:rPr>
              <w:t>PARAIŠKA  DARBAMS ATLIKTI</w:t>
            </w:r>
          </w:p>
          <w:p w14:paraId="7A6FE781" w14:textId="77777777" w:rsidR="00F00646" w:rsidRPr="00F27993" w:rsidRDefault="00F00646" w:rsidP="00243974">
            <w:pPr>
              <w:spacing w:after="0" w:line="240" w:lineRule="auto"/>
              <w:rPr>
                <w:rFonts w:ascii="Trebuchet MS" w:hAnsi="Trebuchet MS"/>
              </w:rPr>
            </w:pPr>
          </w:p>
          <w:p w14:paraId="3211404B" w14:textId="77777777" w:rsidR="00F00646" w:rsidRPr="00F27993" w:rsidRDefault="00093631" w:rsidP="00243974">
            <w:pPr>
              <w:spacing w:after="0" w:line="240" w:lineRule="auto"/>
              <w:rPr>
                <w:rFonts w:ascii="Trebuchet MS" w:hAnsi="Trebuchet MS"/>
              </w:rPr>
            </w:pPr>
            <w:r w:rsidRPr="00F27993">
              <w:rPr>
                <w:rFonts w:ascii="Trebuchet MS" w:hAnsi="Trebuchet MS"/>
              </w:rPr>
              <w:t>Rangos sutarties Nr.                      ……………</w:t>
            </w:r>
          </w:p>
          <w:p w14:paraId="5ADC3D9C" w14:textId="77777777" w:rsidR="00F00646" w:rsidRPr="00F27993" w:rsidRDefault="00093631" w:rsidP="00243974">
            <w:pPr>
              <w:spacing w:after="0" w:line="240" w:lineRule="auto"/>
              <w:rPr>
                <w:rFonts w:ascii="Trebuchet MS" w:hAnsi="Trebuchet MS"/>
              </w:rPr>
            </w:pPr>
            <w:r w:rsidRPr="00F27993">
              <w:rPr>
                <w:rFonts w:ascii="Trebuchet MS" w:hAnsi="Trebuchet MS"/>
              </w:rPr>
              <w:t>Rangos sutarties pasirašymo data ……………</w:t>
            </w:r>
          </w:p>
        </w:tc>
      </w:tr>
      <w:tr w:rsidR="00F00646" w:rsidRPr="00F27993" w14:paraId="2D11725B" w14:textId="77777777" w:rsidTr="00F705CD">
        <w:tc>
          <w:tcPr>
            <w:tcW w:w="2723" w:type="dxa"/>
            <w:gridSpan w:val="8"/>
            <w:tcBorders>
              <w:top w:val="nil"/>
              <w:left w:val="nil"/>
              <w:bottom w:val="nil"/>
              <w:right w:val="nil"/>
            </w:tcBorders>
          </w:tcPr>
          <w:p w14:paraId="4B058852" w14:textId="77777777" w:rsidR="00F00646" w:rsidRPr="00F27993" w:rsidRDefault="00F00646" w:rsidP="00243974">
            <w:pPr>
              <w:spacing w:after="0" w:line="240" w:lineRule="auto"/>
              <w:jc w:val="both"/>
              <w:rPr>
                <w:rFonts w:ascii="Trebuchet MS" w:hAnsi="Trebuchet MS"/>
              </w:rPr>
            </w:pPr>
          </w:p>
        </w:tc>
        <w:tc>
          <w:tcPr>
            <w:tcW w:w="236" w:type="dxa"/>
            <w:tcBorders>
              <w:top w:val="nil"/>
              <w:left w:val="nil"/>
              <w:bottom w:val="nil"/>
              <w:right w:val="nil"/>
            </w:tcBorders>
          </w:tcPr>
          <w:p w14:paraId="2E4B9A17" w14:textId="77777777" w:rsidR="00F00646" w:rsidRPr="00F27993" w:rsidRDefault="00F00646" w:rsidP="00243974">
            <w:pPr>
              <w:spacing w:after="0" w:line="240" w:lineRule="auto"/>
              <w:jc w:val="both"/>
              <w:rPr>
                <w:rFonts w:ascii="Trebuchet MS" w:hAnsi="Trebuchet MS"/>
              </w:rPr>
            </w:pPr>
          </w:p>
        </w:tc>
        <w:tc>
          <w:tcPr>
            <w:tcW w:w="3188" w:type="dxa"/>
            <w:gridSpan w:val="5"/>
            <w:tcBorders>
              <w:top w:val="nil"/>
              <w:left w:val="nil"/>
              <w:bottom w:val="nil"/>
              <w:right w:val="nil"/>
            </w:tcBorders>
          </w:tcPr>
          <w:p w14:paraId="25633834" w14:textId="77777777" w:rsidR="00F00646" w:rsidRPr="00F27993" w:rsidRDefault="00F00646" w:rsidP="00243974">
            <w:pPr>
              <w:spacing w:after="0" w:line="240" w:lineRule="auto"/>
              <w:jc w:val="both"/>
              <w:rPr>
                <w:rFonts w:ascii="Trebuchet MS" w:hAnsi="Trebuchet MS"/>
              </w:rPr>
            </w:pPr>
          </w:p>
        </w:tc>
        <w:tc>
          <w:tcPr>
            <w:tcW w:w="1723" w:type="dxa"/>
            <w:gridSpan w:val="2"/>
            <w:tcBorders>
              <w:top w:val="nil"/>
              <w:left w:val="nil"/>
              <w:bottom w:val="nil"/>
              <w:right w:val="nil"/>
            </w:tcBorders>
          </w:tcPr>
          <w:p w14:paraId="6A6FE02E" w14:textId="77777777" w:rsidR="00F00646" w:rsidRPr="00F27993" w:rsidRDefault="00F00646" w:rsidP="00243974">
            <w:pPr>
              <w:spacing w:after="0" w:line="240" w:lineRule="auto"/>
              <w:jc w:val="both"/>
              <w:rPr>
                <w:rFonts w:ascii="Trebuchet MS" w:hAnsi="Trebuchet MS"/>
              </w:rPr>
            </w:pPr>
          </w:p>
        </w:tc>
        <w:tc>
          <w:tcPr>
            <w:tcW w:w="1768" w:type="dxa"/>
            <w:tcBorders>
              <w:top w:val="nil"/>
              <w:left w:val="nil"/>
              <w:bottom w:val="nil"/>
              <w:right w:val="nil"/>
            </w:tcBorders>
          </w:tcPr>
          <w:p w14:paraId="60F834E0" w14:textId="77777777" w:rsidR="00F00646" w:rsidRPr="00F27993" w:rsidRDefault="00F00646" w:rsidP="00243974">
            <w:pPr>
              <w:spacing w:after="0" w:line="240" w:lineRule="auto"/>
              <w:jc w:val="both"/>
              <w:rPr>
                <w:rFonts w:ascii="Trebuchet MS" w:hAnsi="Trebuchet MS"/>
              </w:rPr>
            </w:pPr>
          </w:p>
        </w:tc>
      </w:tr>
      <w:tr w:rsidR="00B01D83" w:rsidRPr="00F27993" w14:paraId="268AAEC6" w14:textId="77777777" w:rsidTr="00F705CD">
        <w:tc>
          <w:tcPr>
            <w:tcW w:w="1454" w:type="dxa"/>
            <w:gridSpan w:val="2"/>
            <w:tcBorders>
              <w:top w:val="nil"/>
              <w:left w:val="nil"/>
              <w:bottom w:val="nil"/>
              <w:right w:val="nil"/>
            </w:tcBorders>
          </w:tcPr>
          <w:p w14:paraId="115CE600" w14:textId="77777777" w:rsidR="00F00646" w:rsidRPr="00F27993" w:rsidRDefault="00093631" w:rsidP="00243974">
            <w:pPr>
              <w:spacing w:after="0" w:line="240" w:lineRule="auto"/>
              <w:jc w:val="both"/>
              <w:rPr>
                <w:rFonts w:ascii="Trebuchet MS" w:hAnsi="Trebuchet MS"/>
              </w:rPr>
            </w:pPr>
            <w:r w:rsidRPr="00F27993">
              <w:rPr>
                <w:rFonts w:ascii="Trebuchet MS" w:hAnsi="Trebuchet MS"/>
              </w:rPr>
              <w:t>Organizacija</w:t>
            </w:r>
          </w:p>
        </w:tc>
        <w:tc>
          <w:tcPr>
            <w:tcW w:w="8184" w:type="dxa"/>
            <w:gridSpan w:val="15"/>
            <w:tcBorders>
              <w:top w:val="nil"/>
              <w:left w:val="nil"/>
              <w:right w:val="nil"/>
            </w:tcBorders>
          </w:tcPr>
          <w:p w14:paraId="33F058C8" w14:textId="77777777" w:rsidR="00F00646" w:rsidRPr="00F27993" w:rsidRDefault="00F00646" w:rsidP="00243974">
            <w:pPr>
              <w:spacing w:after="0" w:line="240" w:lineRule="auto"/>
              <w:jc w:val="both"/>
              <w:rPr>
                <w:rFonts w:ascii="Trebuchet MS" w:hAnsi="Trebuchet MS"/>
              </w:rPr>
            </w:pPr>
          </w:p>
        </w:tc>
      </w:tr>
      <w:tr w:rsidR="00F00646" w:rsidRPr="00F27993" w14:paraId="3E49420B" w14:textId="77777777" w:rsidTr="00F705CD">
        <w:tc>
          <w:tcPr>
            <w:tcW w:w="9638" w:type="dxa"/>
            <w:gridSpan w:val="17"/>
            <w:tcBorders>
              <w:top w:val="nil"/>
              <w:left w:val="nil"/>
              <w:right w:val="nil"/>
            </w:tcBorders>
          </w:tcPr>
          <w:p w14:paraId="315FABA9" w14:textId="77777777" w:rsidR="00F00646" w:rsidRPr="00F27993" w:rsidRDefault="00F00646" w:rsidP="00243974">
            <w:pPr>
              <w:spacing w:after="0" w:line="240" w:lineRule="auto"/>
              <w:jc w:val="both"/>
              <w:rPr>
                <w:rFonts w:ascii="Trebuchet MS" w:hAnsi="Trebuchet MS"/>
              </w:rPr>
            </w:pPr>
          </w:p>
        </w:tc>
      </w:tr>
      <w:tr w:rsidR="00F00646" w:rsidRPr="00F27993" w14:paraId="520572DA" w14:textId="77777777" w:rsidTr="00F705CD">
        <w:tc>
          <w:tcPr>
            <w:tcW w:w="9638" w:type="dxa"/>
            <w:gridSpan w:val="17"/>
            <w:tcBorders>
              <w:left w:val="nil"/>
              <w:bottom w:val="nil"/>
              <w:right w:val="nil"/>
            </w:tcBorders>
          </w:tcPr>
          <w:p w14:paraId="1B777D0F" w14:textId="77777777" w:rsidR="00F00646" w:rsidRPr="00F27993" w:rsidRDefault="00F00646" w:rsidP="00243974">
            <w:pPr>
              <w:spacing w:after="0" w:line="240" w:lineRule="auto"/>
              <w:jc w:val="both"/>
              <w:rPr>
                <w:rFonts w:ascii="Trebuchet MS" w:hAnsi="Trebuchet MS"/>
              </w:rPr>
            </w:pPr>
          </w:p>
        </w:tc>
      </w:tr>
      <w:tr w:rsidR="00B01D83" w:rsidRPr="00F27993" w14:paraId="71A80D46" w14:textId="77777777" w:rsidTr="00F705CD">
        <w:tc>
          <w:tcPr>
            <w:tcW w:w="2378" w:type="dxa"/>
            <w:gridSpan w:val="6"/>
            <w:tcBorders>
              <w:top w:val="nil"/>
              <w:left w:val="nil"/>
              <w:bottom w:val="nil"/>
              <w:right w:val="nil"/>
            </w:tcBorders>
          </w:tcPr>
          <w:p w14:paraId="3613FD32" w14:textId="77777777" w:rsidR="00F00646" w:rsidRPr="00F27993" w:rsidRDefault="00093631" w:rsidP="00243974">
            <w:pPr>
              <w:spacing w:after="0" w:line="240" w:lineRule="auto"/>
              <w:jc w:val="both"/>
              <w:rPr>
                <w:rFonts w:ascii="Trebuchet MS" w:hAnsi="Trebuchet MS"/>
              </w:rPr>
            </w:pPr>
            <w:r w:rsidRPr="00F27993">
              <w:rPr>
                <w:rFonts w:ascii="Trebuchet MS" w:hAnsi="Trebuchet MS"/>
              </w:rPr>
              <w:t>Darbo pobūdis ir vieta</w:t>
            </w:r>
          </w:p>
        </w:tc>
        <w:tc>
          <w:tcPr>
            <w:tcW w:w="7260" w:type="dxa"/>
            <w:gridSpan w:val="11"/>
            <w:tcBorders>
              <w:top w:val="nil"/>
              <w:left w:val="nil"/>
              <w:right w:val="nil"/>
            </w:tcBorders>
          </w:tcPr>
          <w:p w14:paraId="37E54580" w14:textId="77777777" w:rsidR="00F00646" w:rsidRPr="00F27993" w:rsidRDefault="00F00646" w:rsidP="00243974">
            <w:pPr>
              <w:spacing w:after="0" w:line="240" w:lineRule="auto"/>
              <w:jc w:val="both"/>
              <w:rPr>
                <w:rFonts w:ascii="Trebuchet MS" w:hAnsi="Trebuchet MS"/>
              </w:rPr>
            </w:pPr>
          </w:p>
        </w:tc>
      </w:tr>
      <w:tr w:rsidR="00F00646" w:rsidRPr="00F27993" w14:paraId="6E2614DC" w14:textId="77777777" w:rsidTr="00F705CD">
        <w:tc>
          <w:tcPr>
            <w:tcW w:w="9638" w:type="dxa"/>
            <w:gridSpan w:val="17"/>
            <w:tcBorders>
              <w:top w:val="nil"/>
              <w:left w:val="nil"/>
              <w:right w:val="nil"/>
            </w:tcBorders>
          </w:tcPr>
          <w:p w14:paraId="57122519" w14:textId="77777777" w:rsidR="00F00646" w:rsidRPr="00F27993" w:rsidRDefault="00F00646" w:rsidP="00243974">
            <w:pPr>
              <w:spacing w:after="0" w:line="240" w:lineRule="auto"/>
              <w:jc w:val="both"/>
              <w:rPr>
                <w:rFonts w:ascii="Trebuchet MS" w:hAnsi="Trebuchet MS"/>
              </w:rPr>
            </w:pPr>
          </w:p>
        </w:tc>
      </w:tr>
      <w:tr w:rsidR="00F00646" w:rsidRPr="00F27993" w14:paraId="4E41F735" w14:textId="77777777" w:rsidTr="00F705CD">
        <w:tc>
          <w:tcPr>
            <w:tcW w:w="9638" w:type="dxa"/>
            <w:gridSpan w:val="17"/>
            <w:tcBorders>
              <w:left w:val="nil"/>
              <w:bottom w:val="single" w:sz="4" w:space="0" w:color="auto"/>
              <w:right w:val="nil"/>
            </w:tcBorders>
          </w:tcPr>
          <w:p w14:paraId="45FB2186" w14:textId="77777777" w:rsidR="00F00646" w:rsidRPr="00F27993" w:rsidRDefault="00F00646" w:rsidP="00243974">
            <w:pPr>
              <w:spacing w:after="0" w:line="240" w:lineRule="auto"/>
              <w:jc w:val="both"/>
              <w:rPr>
                <w:rFonts w:ascii="Trebuchet MS" w:hAnsi="Trebuchet MS"/>
              </w:rPr>
            </w:pPr>
          </w:p>
        </w:tc>
      </w:tr>
      <w:tr w:rsidR="007D69E2" w:rsidRPr="00F27993" w14:paraId="3A969CD4" w14:textId="77777777" w:rsidTr="00F705CD">
        <w:tc>
          <w:tcPr>
            <w:tcW w:w="2378" w:type="dxa"/>
            <w:gridSpan w:val="6"/>
            <w:tcBorders>
              <w:top w:val="nil"/>
              <w:left w:val="nil"/>
              <w:bottom w:val="nil"/>
              <w:right w:val="nil"/>
            </w:tcBorders>
          </w:tcPr>
          <w:p w14:paraId="53B58AD0" w14:textId="77777777" w:rsidR="007D69E2" w:rsidRPr="00F27993" w:rsidRDefault="00093631" w:rsidP="00243974">
            <w:pPr>
              <w:spacing w:after="0" w:line="240" w:lineRule="auto"/>
              <w:jc w:val="both"/>
              <w:rPr>
                <w:rFonts w:ascii="Trebuchet MS" w:hAnsi="Trebuchet MS"/>
              </w:rPr>
            </w:pPr>
            <w:r w:rsidRPr="00F27993">
              <w:rPr>
                <w:rFonts w:ascii="Trebuchet MS" w:hAnsi="Trebuchet MS"/>
              </w:rPr>
              <w:t>Atjungiami įrenginiai:</w:t>
            </w:r>
          </w:p>
        </w:tc>
        <w:tc>
          <w:tcPr>
            <w:tcW w:w="7260" w:type="dxa"/>
            <w:gridSpan w:val="11"/>
            <w:tcBorders>
              <w:top w:val="single" w:sz="4" w:space="0" w:color="auto"/>
              <w:left w:val="nil"/>
              <w:bottom w:val="single" w:sz="4" w:space="0" w:color="auto"/>
              <w:right w:val="nil"/>
            </w:tcBorders>
          </w:tcPr>
          <w:p w14:paraId="769B303D" w14:textId="77777777" w:rsidR="007D69E2" w:rsidRPr="00F27993" w:rsidRDefault="007D69E2" w:rsidP="00243974">
            <w:pPr>
              <w:spacing w:after="0" w:line="240" w:lineRule="auto"/>
              <w:jc w:val="both"/>
              <w:rPr>
                <w:rFonts w:ascii="Trebuchet MS" w:hAnsi="Trebuchet MS"/>
              </w:rPr>
            </w:pPr>
          </w:p>
        </w:tc>
      </w:tr>
      <w:tr w:rsidR="00212CF8" w:rsidRPr="00F27993" w14:paraId="310F708A" w14:textId="77777777" w:rsidTr="00F705CD">
        <w:tc>
          <w:tcPr>
            <w:tcW w:w="9638" w:type="dxa"/>
            <w:gridSpan w:val="17"/>
            <w:tcBorders>
              <w:top w:val="nil"/>
              <w:left w:val="nil"/>
              <w:bottom w:val="nil"/>
              <w:right w:val="nil"/>
            </w:tcBorders>
          </w:tcPr>
          <w:p w14:paraId="3F0B56D8" w14:textId="77777777" w:rsidR="00212CF8" w:rsidRPr="00F27993" w:rsidRDefault="00212CF8" w:rsidP="00243974">
            <w:pPr>
              <w:spacing w:after="0" w:line="240" w:lineRule="auto"/>
              <w:jc w:val="both"/>
              <w:rPr>
                <w:rFonts w:ascii="Trebuchet MS" w:hAnsi="Trebuchet MS"/>
              </w:rPr>
            </w:pPr>
          </w:p>
        </w:tc>
      </w:tr>
      <w:tr w:rsidR="00212CF8" w:rsidRPr="00F27993" w14:paraId="6A13EA51" w14:textId="77777777" w:rsidTr="00F705CD">
        <w:tc>
          <w:tcPr>
            <w:tcW w:w="9638" w:type="dxa"/>
            <w:gridSpan w:val="17"/>
            <w:tcBorders>
              <w:top w:val="single" w:sz="4" w:space="0" w:color="auto"/>
              <w:left w:val="nil"/>
              <w:bottom w:val="nil"/>
              <w:right w:val="nil"/>
            </w:tcBorders>
          </w:tcPr>
          <w:p w14:paraId="385D3054" w14:textId="77777777" w:rsidR="00212CF8" w:rsidRPr="00F27993" w:rsidRDefault="00212CF8" w:rsidP="00243974">
            <w:pPr>
              <w:spacing w:after="0" w:line="240" w:lineRule="auto"/>
              <w:jc w:val="both"/>
              <w:rPr>
                <w:rFonts w:ascii="Trebuchet MS" w:hAnsi="Trebuchet MS"/>
              </w:rPr>
            </w:pPr>
          </w:p>
        </w:tc>
      </w:tr>
      <w:tr w:rsidR="00212CF8" w:rsidRPr="00F27993" w14:paraId="418CE6C8" w14:textId="77777777" w:rsidTr="00F705CD">
        <w:tc>
          <w:tcPr>
            <w:tcW w:w="9638" w:type="dxa"/>
            <w:gridSpan w:val="17"/>
            <w:tcBorders>
              <w:top w:val="single" w:sz="4" w:space="0" w:color="auto"/>
              <w:left w:val="nil"/>
              <w:bottom w:val="single" w:sz="4" w:space="0" w:color="auto"/>
              <w:right w:val="nil"/>
            </w:tcBorders>
          </w:tcPr>
          <w:p w14:paraId="19112388" w14:textId="77777777" w:rsidR="00212CF8" w:rsidRPr="00F27993" w:rsidRDefault="00212CF8" w:rsidP="00243974">
            <w:pPr>
              <w:spacing w:after="0" w:line="240" w:lineRule="auto"/>
              <w:jc w:val="both"/>
              <w:rPr>
                <w:rFonts w:ascii="Trebuchet MS" w:hAnsi="Trebuchet MS"/>
              </w:rPr>
            </w:pPr>
          </w:p>
        </w:tc>
      </w:tr>
      <w:tr w:rsidR="00212CF8" w:rsidRPr="00F27993" w14:paraId="60803FCE" w14:textId="77777777" w:rsidTr="00F705CD">
        <w:tc>
          <w:tcPr>
            <w:tcW w:w="3620" w:type="dxa"/>
            <w:gridSpan w:val="11"/>
            <w:tcBorders>
              <w:top w:val="single" w:sz="4" w:space="0" w:color="auto"/>
              <w:left w:val="nil"/>
              <w:bottom w:val="nil"/>
              <w:right w:val="nil"/>
            </w:tcBorders>
          </w:tcPr>
          <w:p w14:paraId="557E6058" w14:textId="77777777" w:rsidR="00212CF8" w:rsidRPr="00F27993" w:rsidRDefault="00093631" w:rsidP="00243974">
            <w:pPr>
              <w:spacing w:after="0" w:line="240" w:lineRule="auto"/>
              <w:jc w:val="both"/>
              <w:rPr>
                <w:rFonts w:ascii="Trebuchet MS" w:hAnsi="Trebuchet MS"/>
              </w:rPr>
            </w:pPr>
            <w:r w:rsidRPr="00F27993">
              <w:rPr>
                <w:rFonts w:ascii="Trebuchet MS" w:hAnsi="Trebuchet MS"/>
              </w:rPr>
              <w:t>Avarinis įrenginių įjungimo laikas:</w:t>
            </w:r>
          </w:p>
        </w:tc>
        <w:tc>
          <w:tcPr>
            <w:tcW w:w="6018" w:type="dxa"/>
            <w:gridSpan w:val="6"/>
            <w:tcBorders>
              <w:top w:val="single" w:sz="4" w:space="0" w:color="auto"/>
              <w:left w:val="nil"/>
              <w:bottom w:val="single" w:sz="4" w:space="0" w:color="auto"/>
              <w:right w:val="nil"/>
            </w:tcBorders>
          </w:tcPr>
          <w:p w14:paraId="6C42FA11" w14:textId="77777777" w:rsidR="00212CF8" w:rsidRPr="00F27993" w:rsidRDefault="00212CF8" w:rsidP="00243974">
            <w:pPr>
              <w:spacing w:after="0" w:line="240" w:lineRule="auto"/>
              <w:jc w:val="both"/>
              <w:rPr>
                <w:rFonts w:ascii="Trebuchet MS" w:hAnsi="Trebuchet MS"/>
              </w:rPr>
            </w:pPr>
          </w:p>
        </w:tc>
      </w:tr>
      <w:tr w:rsidR="00212CF8" w:rsidRPr="00F27993" w14:paraId="6F756083" w14:textId="77777777" w:rsidTr="00F705CD">
        <w:tc>
          <w:tcPr>
            <w:tcW w:w="9638" w:type="dxa"/>
            <w:gridSpan w:val="17"/>
            <w:tcBorders>
              <w:top w:val="nil"/>
              <w:left w:val="nil"/>
              <w:bottom w:val="nil"/>
              <w:right w:val="nil"/>
            </w:tcBorders>
          </w:tcPr>
          <w:p w14:paraId="331CB5C0" w14:textId="77777777" w:rsidR="00212CF8" w:rsidRPr="00F27993" w:rsidRDefault="00212CF8" w:rsidP="00243974">
            <w:pPr>
              <w:spacing w:after="0" w:line="240" w:lineRule="auto"/>
              <w:jc w:val="both"/>
              <w:rPr>
                <w:rFonts w:ascii="Trebuchet MS" w:hAnsi="Trebuchet MS"/>
              </w:rPr>
            </w:pPr>
          </w:p>
        </w:tc>
      </w:tr>
      <w:tr w:rsidR="00B01D83" w:rsidRPr="00F27993" w14:paraId="787D5217" w14:textId="77777777" w:rsidTr="00F705CD">
        <w:tc>
          <w:tcPr>
            <w:tcW w:w="1718" w:type="dxa"/>
            <w:gridSpan w:val="3"/>
            <w:tcBorders>
              <w:top w:val="nil"/>
              <w:left w:val="nil"/>
              <w:bottom w:val="nil"/>
              <w:right w:val="nil"/>
            </w:tcBorders>
          </w:tcPr>
          <w:p w14:paraId="050472A9" w14:textId="77777777" w:rsidR="00F00646" w:rsidRPr="00F27993" w:rsidRDefault="00093631" w:rsidP="00243974">
            <w:pPr>
              <w:spacing w:after="0" w:line="240" w:lineRule="auto"/>
              <w:jc w:val="both"/>
              <w:rPr>
                <w:rFonts w:ascii="Trebuchet MS" w:hAnsi="Trebuchet MS"/>
              </w:rPr>
            </w:pPr>
            <w:r w:rsidRPr="00F27993">
              <w:rPr>
                <w:rFonts w:ascii="Trebuchet MS" w:hAnsi="Trebuchet MS"/>
              </w:rPr>
              <w:t>Darbo pradžia</w:t>
            </w:r>
          </w:p>
        </w:tc>
        <w:tc>
          <w:tcPr>
            <w:tcW w:w="3716" w:type="dxa"/>
            <w:gridSpan w:val="10"/>
            <w:tcBorders>
              <w:top w:val="nil"/>
              <w:left w:val="nil"/>
              <w:right w:val="nil"/>
            </w:tcBorders>
          </w:tcPr>
          <w:p w14:paraId="16AF749F" w14:textId="7AC2BC04" w:rsidR="00F00646" w:rsidRPr="00F27993" w:rsidRDefault="00093631" w:rsidP="00243974">
            <w:pPr>
              <w:spacing w:after="0" w:line="240" w:lineRule="auto"/>
              <w:jc w:val="both"/>
              <w:rPr>
                <w:rFonts w:ascii="Trebuchet MS" w:hAnsi="Trebuchet MS"/>
              </w:rPr>
            </w:pPr>
            <w:r w:rsidRPr="00F27993">
              <w:rPr>
                <w:rFonts w:ascii="Trebuchet MS" w:hAnsi="Trebuchet MS"/>
              </w:rPr>
              <w:t>20..-...-...</w:t>
            </w:r>
          </w:p>
        </w:tc>
        <w:tc>
          <w:tcPr>
            <w:tcW w:w="1646" w:type="dxa"/>
            <w:gridSpan w:val="2"/>
            <w:tcBorders>
              <w:top w:val="nil"/>
              <w:left w:val="nil"/>
              <w:bottom w:val="nil"/>
              <w:right w:val="nil"/>
            </w:tcBorders>
          </w:tcPr>
          <w:p w14:paraId="6419A637" w14:textId="77777777" w:rsidR="00F00646" w:rsidRPr="00F27993" w:rsidRDefault="00093631" w:rsidP="00243974">
            <w:pPr>
              <w:spacing w:after="0" w:line="240" w:lineRule="auto"/>
              <w:jc w:val="both"/>
              <w:rPr>
                <w:rFonts w:ascii="Trebuchet MS" w:hAnsi="Trebuchet MS"/>
              </w:rPr>
            </w:pPr>
            <w:r w:rsidRPr="00F27993">
              <w:rPr>
                <w:rFonts w:ascii="Trebuchet MS" w:hAnsi="Trebuchet MS"/>
              </w:rPr>
              <w:t>Darbo pabaiga</w:t>
            </w:r>
          </w:p>
        </w:tc>
        <w:tc>
          <w:tcPr>
            <w:tcW w:w="2558" w:type="dxa"/>
            <w:gridSpan w:val="2"/>
            <w:tcBorders>
              <w:top w:val="nil"/>
              <w:left w:val="nil"/>
              <w:right w:val="nil"/>
            </w:tcBorders>
          </w:tcPr>
          <w:p w14:paraId="470A7D7F" w14:textId="1BB3E595" w:rsidR="00F00646" w:rsidRPr="00F27993" w:rsidRDefault="00093631" w:rsidP="00243974">
            <w:pPr>
              <w:spacing w:after="0" w:line="240" w:lineRule="auto"/>
              <w:jc w:val="both"/>
              <w:rPr>
                <w:rFonts w:ascii="Trebuchet MS" w:hAnsi="Trebuchet MS"/>
              </w:rPr>
            </w:pPr>
            <w:r w:rsidRPr="00F27993">
              <w:rPr>
                <w:rFonts w:ascii="Trebuchet MS" w:hAnsi="Trebuchet MS"/>
              </w:rPr>
              <w:t>20..-...-...</w:t>
            </w:r>
          </w:p>
        </w:tc>
      </w:tr>
      <w:tr w:rsidR="00F00646" w:rsidRPr="00F27993" w14:paraId="2F3648DA" w14:textId="77777777" w:rsidTr="00F705CD">
        <w:tc>
          <w:tcPr>
            <w:tcW w:w="9638" w:type="dxa"/>
            <w:gridSpan w:val="17"/>
            <w:tcBorders>
              <w:top w:val="nil"/>
              <w:left w:val="nil"/>
              <w:bottom w:val="nil"/>
              <w:right w:val="nil"/>
            </w:tcBorders>
          </w:tcPr>
          <w:p w14:paraId="7AC33E34" w14:textId="77777777" w:rsidR="00F00646" w:rsidRPr="00F27993" w:rsidRDefault="00F00646" w:rsidP="00243974">
            <w:pPr>
              <w:spacing w:after="0" w:line="240" w:lineRule="auto"/>
              <w:jc w:val="both"/>
              <w:rPr>
                <w:rFonts w:ascii="Trebuchet MS" w:hAnsi="Trebuchet MS"/>
              </w:rPr>
            </w:pPr>
          </w:p>
        </w:tc>
      </w:tr>
      <w:tr w:rsidR="00B01D83" w:rsidRPr="00F27993" w14:paraId="2BDB84A8" w14:textId="77777777" w:rsidTr="00F705CD">
        <w:tc>
          <w:tcPr>
            <w:tcW w:w="1884" w:type="dxa"/>
            <w:gridSpan w:val="4"/>
            <w:tcBorders>
              <w:top w:val="nil"/>
              <w:left w:val="nil"/>
              <w:bottom w:val="nil"/>
              <w:right w:val="nil"/>
            </w:tcBorders>
          </w:tcPr>
          <w:p w14:paraId="5095A5B1" w14:textId="77777777" w:rsidR="00F00646" w:rsidRPr="00F27993" w:rsidRDefault="00093631" w:rsidP="00243974">
            <w:pPr>
              <w:spacing w:after="0" w:line="240" w:lineRule="auto"/>
              <w:jc w:val="both"/>
              <w:rPr>
                <w:rFonts w:ascii="Trebuchet MS" w:hAnsi="Trebuchet MS"/>
              </w:rPr>
            </w:pPr>
            <w:r w:rsidRPr="00F27993">
              <w:rPr>
                <w:rFonts w:ascii="Trebuchet MS" w:hAnsi="Trebuchet MS"/>
              </w:rPr>
              <w:t>Darbų vadovas</w:t>
            </w:r>
          </w:p>
        </w:tc>
        <w:tc>
          <w:tcPr>
            <w:tcW w:w="7754" w:type="dxa"/>
            <w:gridSpan w:val="13"/>
            <w:tcBorders>
              <w:top w:val="nil"/>
              <w:left w:val="nil"/>
              <w:right w:val="nil"/>
            </w:tcBorders>
          </w:tcPr>
          <w:p w14:paraId="1802509E" w14:textId="77777777" w:rsidR="00F00646" w:rsidRPr="00F27993" w:rsidRDefault="00F00646" w:rsidP="00243974">
            <w:pPr>
              <w:spacing w:after="0" w:line="240" w:lineRule="auto"/>
              <w:jc w:val="both"/>
              <w:rPr>
                <w:rFonts w:ascii="Trebuchet MS" w:hAnsi="Trebuchet MS"/>
              </w:rPr>
            </w:pPr>
          </w:p>
        </w:tc>
      </w:tr>
      <w:tr w:rsidR="00F00646" w:rsidRPr="00F27993" w14:paraId="1732BFE3" w14:textId="77777777" w:rsidTr="00F705CD">
        <w:tc>
          <w:tcPr>
            <w:tcW w:w="9638" w:type="dxa"/>
            <w:gridSpan w:val="17"/>
            <w:tcBorders>
              <w:top w:val="nil"/>
              <w:left w:val="nil"/>
              <w:bottom w:val="nil"/>
              <w:right w:val="nil"/>
            </w:tcBorders>
          </w:tcPr>
          <w:p w14:paraId="1F7CF0E8" w14:textId="77777777" w:rsidR="00F00646" w:rsidRPr="00F27993" w:rsidRDefault="00F00646" w:rsidP="00243974">
            <w:pPr>
              <w:spacing w:after="0" w:line="240" w:lineRule="auto"/>
              <w:jc w:val="both"/>
              <w:rPr>
                <w:rFonts w:ascii="Trebuchet MS" w:hAnsi="Trebuchet MS"/>
              </w:rPr>
            </w:pPr>
          </w:p>
        </w:tc>
      </w:tr>
      <w:tr w:rsidR="00B01D83" w:rsidRPr="00F27993" w14:paraId="00DACACB" w14:textId="77777777" w:rsidTr="00F705CD">
        <w:tc>
          <w:tcPr>
            <w:tcW w:w="1884" w:type="dxa"/>
            <w:gridSpan w:val="4"/>
            <w:tcBorders>
              <w:left w:val="nil"/>
              <w:bottom w:val="nil"/>
              <w:right w:val="nil"/>
            </w:tcBorders>
          </w:tcPr>
          <w:p w14:paraId="05833599" w14:textId="77777777" w:rsidR="00F00646" w:rsidRPr="00F27993" w:rsidRDefault="00093631" w:rsidP="00243974">
            <w:pPr>
              <w:spacing w:after="0" w:line="240" w:lineRule="auto"/>
              <w:jc w:val="both"/>
              <w:rPr>
                <w:rFonts w:ascii="Trebuchet MS" w:hAnsi="Trebuchet MS"/>
              </w:rPr>
            </w:pPr>
            <w:r w:rsidRPr="00F27993">
              <w:rPr>
                <w:rFonts w:ascii="Trebuchet MS" w:hAnsi="Trebuchet MS"/>
              </w:rPr>
              <w:t>Paraišką padavė</w:t>
            </w:r>
          </w:p>
        </w:tc>
        <w:tc>
          <w:tcPr>
            <w:tcW w:w="7754" w:type="dxa"/>
            <w:gridSpan w:val="13"/>
            <w:tcBorders>
              <w:left w:val="nil"/>
              <w:right w:val="nil"/>
            </w:tcBorders>
          </w:tcPr>
          <w:p w14:paraId="15ABF4CB" w14:textId="77777777" w:rsidR="00F00646" w:rsidRPr="00F27993" w:rsidRDefault="00F00646" w:rsidP="00243974">
            <w:pPr>
              <w:spacing w:after="0" w:line="240" w:lineRule="auto"/>
              <w:jc w:val="both"/>
              <w:rPr>
                <w:rFonts w:ascii="Trebuchet MS" w:hAnsi="Trebuchet MS"/>
              </w:rPr>
            </w:pPr>
          </w:p>
        </w:tc>
      </w:tr>
      <w:tr w:rsidR="00F00646" w:rsidRPr="00F27993" w14:paraId="240E43A9" w14:textId="77777777" w:rsidTr="00F705CD">
        <w:tc>
          <w:tcPr>
            <w:tcW w:w="2064" w:type="dxa"/>
            <w:gridSpan w:val="5"/>
            <w:tcBorders>
              <w:top w:val="nil"/>
              <w:left w:val="nil"/>
              <w:bottom w:val="nil"/>
              <w:right w:val="nil"/>
            </w:tcBorders>
          </w:tcPr>
          <w:p w14:paraId="64A28651" w14:textId="77777777" w:rsidR="00F00646" w:rsidRPr="00F27993" w:rsidRDefault="00F00646" w:rsidP="00243974">
            <w:pPr>
              <w:spacing w:after="0" w:line="240" w:lineRule="auto"/>
              <w:jc w:val="both"/>
              <w:rPr>
                <w:rFonts w:ascii="Trebuchet MS" w:hAnsi="Trebuchet MS"/>
              </w:rPr>
            </w:pPr>
          </w:p>
        </w:tc>
        <w:tc>
          <w:tcPr>
            <w:tcW w:w="7574" w:type="dxa"/>
            <w:gridSpan w:val="12"/>
            <w:tcBorders>
              <w:top w:val="nil"/>
              <w:left w:val="nil"/>
              <w:bottom w:val="nil"/>
              <w:right w:val="nil"/>
            </w:tcBorders>
          </w:tcPr>
          <w:p w14:paraId="4A07B096" w14:textId="77777777" w:rsidR="00F00646" w:rsidRPr="00F27993" w:rsidRDefault="00093631" w:rsidP="00243974">
            <w:pPr>
              <w:spacing w:after="0" w:line="240" w:lineRule="auto"/>
              <w:jc w:val="both"/>
              <w:rPr>
                <w:rFonts w:ascii="Trebuchet MS" w:hAnsi="Trebuchet MS"/>
              </w:rPr>
            </w:pPr>
            <w:r w:rsidRPr="00F27993">
              <w:rPr>
                <w:rFonts w:ascii="Trebuchet MS" w:hAnsi="Trebuchet MS"/>
              </w:rPr>
              <w:t>Vardas, pavardė                     Pareigos</w:t>
            </w:r>
            <w:r w:rsidRPr="00F27993">
              <w:rPr>
                <w:rFonts w:ascii="Trebuchet MS" w:hAnsi="Trebuchet MS"/>
              </w:rPr>
              <w:tab/>
              <w:t xml:space="preserve">              Parašas</w:t>
            </w:r>
            <w:r w:rsidRPr="00F27993">
              <w:rPr>
                <w:rFonts w:ascii="Trebuchet MS" w:hAnsi="Trebuchet MS"/>
              </w:rPr>
              <w:tab/>
              <w:t xml:space="preserve">         Data</w:t>
            </w:r>
          </w:p>
        </w:tc>
      </w:tr>
    </w:tbl>
    <w:p w14:paraId="20E518BF" w14:textId="7ECBB640" w:rsidR="00F27993" w:rsidRDefault="00F27993" w:rsidP="00243974">
      <w:pPr>
        <w:pStyle w:val="ISTATYMAS"/>
        <w:jc w:val="left"/>
        <w:rPr>
          <w:rFonts w:ascii="Trebuchet MS" w:hAnsi="Trebuchet MS"/>
          <w:sz w:val="22"/>
          <w:szCs w:val="22"/>
          <w:lang w:val="lt-LT"/>
        </w:rPr>
      </w:pPr>
    </w:p>
    <w:p w14:paraId="681BA2DE" w14:textId="77777777" w:rsidR="00F27993" w:rsidRDefault="00F27993" w:rsidP="00243974">
      <w:pPr>
        <w:spacing w:line="240" w:lineRule="auto"/>
        <w:rPr>
          <w:rFonts w:ascii="Trebuchet MS" w:eastAsia="Times New Roman" w:hAnsi="Trebuchet MS" w:cs="Times New Roman"/>
          <w:snapToGrid w:val="0"/>
          <w:lang w:eastAsia="lt-LT"/>
        </w:rPr>
      </w:pPr>
      <w:r>
        <w:rPr>
          <w:rFonts w:ascii="Trebuchet MS" w:hAnsi="Trebuchet MS"/>
        </w:rPr>
        <w:br w:type="page"/>
      </w:r>
    </w:p>
    <w:p w14:paraId="75BE607E" w14:textId="3C0F3E02" w:rsidR="001F7B38" w:rsidRDefault="00115F33" w:rsidP="00243974">
      <w:pPr>
        <w:spacing w:line="360" w:lineRule="auto"/>
        <w:jc w:val="right"/>
        <w:rPr>
          <w:rFonts w:ascii="Trebuchet MS" w:hAnsi="Trebuchet MS"/>
          <w:b/>
          <w:bCs/>
        </w:rPr>
      </w:pPr>
      <w:r>
        <w:rPr>
          <w:rFonts w:ascii="Trebuchet MS" w:hAnsi="Trebuchet MS"/>
          <w:b/>
          <w:bCs/>
        </w:rPr>
        <w:lastRenderedPageBreak/>
        <w:t xml:space="preserve">6 </w:t>
      </w:r>
      <w:r w:rsidR="001F7B38">
        <w:rPr>
          <w:rFonts w:ascii="Trebuchet MS" w:hAnsi="Trebuchet MS"/>
          <w:b/>
          <w:bCs/>
        </w:rPr>
        <w:t>priedas</w:t>
      </w:r>
    </w:p>
    <w:p w14:paraId="68D15959" w14:textId="1496BC31" w:rsidR="001F7B38" w:rsidRPr="006716EF" w:rsidRDefault="001F7B38" w:rsidP="00243974">
      <w:pPr>
        <w:spacing w:line="360" w:lineRule="auto"/>
        <w:jc w:val="center"/>
        <w:rPr>
          <w:rFonts w:ascii="Trebuchet MS" w:hAnsi="Trebuchet MS"/>
          <w:b/>
          <w:bCs/>
        </w:rPr>
      </w:pPr>
      <w:r w:rsidRPr="006716EF">
        <w:rPr>
          <w:rFonts w:ascii="Trebuchet MS" w:hAnsi="Trebuchet MS"/>
          <w:b/>
          <w:bCs/>
        </w:rPr>
        <w:t>Nurodymų ir pavedimų pildymas ir pateikimas Turto valdymo informacinėje sistemoje (TVIS)</w:t>
      </w:r>
    </w:p>
    <w:p w14:paraId="1D59C627" w14:textId="5489A812" w:rsidR="001F7B38" w:rsidRPr="006716EF" w:rsidRDefault="001F7B38" w:rsidP="00243974">
      <w:pPr>
        <w:spacing w:line="360" w:lineRule="auto"/>
        <w:jc w:val="both"/>
        <w:rPr>
          <w:rFonts w:ascii="Trebuchet MS" w:hAnsi="Trebuchet MS"/>
        </w:rPr>
      </w:pPr>
      <w:r>
        <w:rPr>
          <w:rFonts w:ascii="Trebuchet MS" w:hAnsi="Trebuchet MS"/>
        </w:rPr>
        <w:t>Bendrovės r</w:t>
      </w:r>
      <w:r w:rsidRPr="006716EF">
        <w:rPr>
          <w:rFonts w:ascii="Trebuchet MS" w:hAnsi="Trebuchet MS"/>
        </w:rPr>
        <w:t>angovų darbų vadovai, turintys prieigą prie TVIS Rangovų portalo</w:t>
      </w:r>
      <w:r>
        <w:rPr>
          <w:rFonts w:ascii="Trebuchet MS" w:hAnsi="Trebuchet MS"/>
        </w:rPr>
        <w:t xml:space="preserve"> (</w:t>
      </w:r>
      <w:hyperlink r:id="rId21" w:history="1">
        <w:r w:rsidRPr="006112A8">
          <w:rPr>
            <w:rStyle w:val="Hyperlink"/>
            <w:rFonts w:ascii="Trebuchet MS" w:hAnsi="Trebuchet MS"/>
          </w:rPr>
          <w:t>https://ex.litgrid.eu/Rangovu_portalas/</w:t>
        </w:r>
      </w:hyperlink>
      <w:r>
        <w:rPr>
          <w:rFonts w:ascii="Trebuchet MS" w:hAnsi="Trebuchet MS"/>
        </w:rPr>
        <w:t xml:space="preserve">) </w:t>
      </w:r>
      <w:r w:rsidRPr="006716EF">
        <w:rPr>
          <w:rFonts w:ascii="Trebuchet MS" w:hAnsi="Trebuchet MS"/>
        </w:rPr>
        <w:t>, prisijungę gali užpildyti ir pateikti nurodymą ar pavedimą darbams.</w:t>
      </w:r>
    </w:p>
    <w:p w14:paraId="18138808" w14:textId="77777777" w:rsidR="001F7B38" w:rsidRPr="006716EF" w:rsidRDefault="001F7B38" w:rsidP="00243974">
      <w:pPr>
        <w:spacing w:line="360" w:lineRule="auto"/>
        <w:jc w:val="both"/>
        <w:rPr>
          <w:rFonts w:ascii="Trebuchet MS" w:hAnsi="Trebuchet MS"/>
        </w:rPr>
      </w:pPr>
      <w:r w:rsidRPr="006716EF">
        <w:rPr>
          <w:rFonts w:ascii="Trebuchet MS" w:hAnsi="Trebuchet MS"/>
        </w:rPr>
        <w:t>Nurodymo ar pavedimo pildymas:</w:t>
      </w:r>
    </w:p>
    <w:p w14:paraId="405667C8" w14:textId="77777777" w:rsidR="001F7B38" w:rsidRPr="001F7B38" w:rsidRDefault="001F7B38" w:rsidP="00243974">
      <w:pPr>
        <w:pStyle w:val="ListParagraph"/>
        <w:numPr>
          <w:ilvl w:val="0"/>
          <w:numId w:val="36"/>
        </w:numPr>
        <w:spacing w:after="160" w:line="360" w:lineRule="auto"/>
        <w:jc w:val="both"/>
        <w:rPr>
          <w:rFonts w:ascii="Trebuchet MS" w:hAnsi="Trebuchet MS"/>
          <w:b/>
          <w:bCs/>
        </w:rPr>
      </w:pPr>
      <w:r w:rsidRPr="001F7B38">
        <w:rPr>
          <w:rFonts w:ascii="Trebuchet MS" w:hAnsi="Trebuchet MS"/>
          <w:b/>
          <w:bCs/>
        </w:rPr>
        <w:t>Skiltyje „Darbų užsakymai“ pasirenkama „Registruoti nurodymą/pavedimą“:</w:t>
      </w:r>
    </w:p>
    <w:p w14:paraId="4DD84B6E" w14:textId="77777777" w:rsidR="001F7B38" w:rsidRPr="006716EF" w:rsidRDefault="001F7B38" w:rsidP="00243974">
      <w:pPr>
        <w:spacing w:line="360" w:lineRule="auto"/>
        <w:jc w:val="both"/>
        <w:rPr>
          <w:rFonts w:ascii="Trebuchet MS" w:hAnsi="Trebuchet MS"/>
        </w:rPr>
      </w:pPr>
      <w:r w:rsidRPr="006716EF">
        <w:rPr>
          <w:rFonts w:ascii="Trebuchet MS" w:hAnsi="Trebuchet MS"/>
          <w:noProof/>
        </w:rPr>
        <w:drawing>
          <wp:inline distT="0" distB="0" distL="0" distR="0" wp14:anchorId="406E22AA" wp14:editId="5C34BC95">
            <wp:extent cx="4489450" cy="1995984"/>
            <wp:effectExtent l="0" t="0" r="6350" b="4445"/>
            <wp:docPr id="11" name="Picture 11" descr="Graphical user interface, text,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Graphical user interface, text, application, Word&#10;&#10;Description automatically generated"/>
                    <pic:cNvPicPr/>
                  </pic:nvPicPr>
                  <pic:blipFill>
                    <a:blip r:embed="rId22"/>
                    <a:stretch>
                      <a:fillRect/>
                    </a:stretch>
                  </pic:blipFill>
                  <pic:spPr>
                    <a:xfrm>
                      <a:off x="0" y="0"/>
                      <a:ext cx="4535179" cy="2016315"/>
                    </a:xfrm>
                    <a:prstGeom prst="rect">
                      <a:avLst/>
                    </a:prstGeom>
                  </pic:spPr>
                </pic:pic>
              </a:graphicData>
            </a:graphic>
          </wp:inline>
        </w:drawing>
      </w:r>
    </w:p>
    <w:p w14:paraId="7DD2AAC0" w14:textId="77777777" w:rsidR="001F7B38" w:rsidRPr="006716EF" w:rsidRDefault="001F7B38" w:rsidP="00243974">
      <w:pPr>
        <w:pStyle w:val="ListParagraph"/>
        <w:numPr>
          <w:ilvl w:val="0"/>
          <w:numId w:val="36"/>
        </w:numPr>
        <w:spacing w:after="160" w:line="360" w:lineRule="auto"/>
        <w:jc w:val="both"/>
        <w:rPr>
          <w:rFonts w:ascii="Trebuchet MS" w:hAnsi="Trebuchet MS"/>
        </w:rPr>
      </w:pPr>
      <w:r w:rsidRPr="001F7B38">
        <w:rPr>
          <w:rFonts w:ascii="Trebuchet MS" w:hAnsi="Trebuchet MS"/>
          <w:b/>
          <w:bCs/>
        </w:rPr>
        <w:t>Nurodymo/pavedimo registravimo vedlyje supildoma pirminė informacija</w:t>
      </w:r>
      <w:r w:rsidRPr="006716EF">
        <w:rPr>
          <w:rFonts w:ascii="Trebuchet MS" w:hAnsi="Trebuchet MS"/>
        </w:rPr>
        <w:t xml:space="preserve"> – Nurodymas ar pavedimas, Darbų vadovas, Saugos darbe atsakomybės ribų akto Nr., darbų vykdytojas/prižiūrintysis, Brigados nariai, Darbų pradžia ir pabaiga, Darbų vykdymo sąlygos:</w:t>
      </w:r>
    </w:p>
    <w:p w14:paraId="15ED8841" w14:textId="77777777" w:rsidR="001F7B38" w:rsidRPr="006716EF" w:rsidRDefault="001F7B38" w:rsidP="00243974">
      <w:pPr>
        <w:spacing w:line="360" w:lineRule="auto"/>
        <w:jc w:val="both"/>
        <w:rPr>
          <w:rFonts w:ascii="Trebuchet MS" w:hAnsi="Trebuchet MS"/>
        </w:rPr>
      </w:pPr>
      <w:r w:rsidRPr="006716EF">
        <w:rPr>
          <w:rFonts w:ascii="Trebuchet MS" w:hAnsi="Trebuchet MS"/>
          <w:noProof/>
        </w:rPr>
        <w:lastRenderedPageBreak/>
        <w:drawing>
          <wp:inline distT="0" distB="0" distL="0" distR="0" wp14:anchorId="6E337E63" wp14:editId="48848923">
            <wp:extent cx="6120130" cy="3723640"/>
            <wp:effectExtent l="0" t="0" r="0" b="0"/>
            <wp:docPr id="12" name="Picture 1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Table&#10;&#10;Description automatically generated"/>
                    <pic:cNvPicPr/>
                  </pic:nvPicPr>
                  <pic:blipFill>
                    <a:blip r:embed="rId23"/>
                    <a:stretch>
                      <a:fillRect/>
                    </a:stretch>
                  </pic:blipFill>
                  <pic:spPr>
                    <a:xfrm>
                      <a:off x="0" y="0"/>
                      <a:ext cx="6120130" cy="3723640"/>
                    </a:xfrm>
                    <a:prstGeom prst="rect">
                      <a:avLst/>
                    </a:prstGeom>
                  </pic:spPr>
                </pic:pic>
              </a:graphicData>
            </a:graphic>
          </wp:inline>
        </w:drawing>
      </w:r>
    </w:p>
    <w:p w14:paraId="5490ECDF" w14:textId="77777777" w:rsidR="001F7B38" w:rsidRPr="006716EF" w:rsidRDefault="001F7B38" w:rsidP="00243974">
      <w:pPr>
        <w:pStyle w:val="ListParagraph"/>
        <w:spacing w:line="360" w:lineRule="auto"/>
        <w:jc w:val="both"/>
        <w:rPr>
          <w:rFonts w:ascii="Trebuchet MS" w:hAnsi="Trebuchet MS"/>
        </w:rPr>
      </w:pPr>
      <w:r w:rsidRPr="006716EF">
        <w:rPr>
          <w:rFonts w:ascii="Trebuchet MS" w:hAnsi="Trebuchet MS"/>
        </w:rPr>
        <w:t>Spaudžiama „Pirmyn“</w:t>
      </w:r>
    </w:p>
    <w:p w14:paraId="56DBF6E2" w14:textId="77777777" w:rsidR="001F7B38" w:rsidRPr="006716EF" w:rsidRDefault="001F7B38" w:rsidP="00243974">
      <w:pPr>
        <w:pStyle w:val="ListParagraph"/>
        <w:numPr>
          <w:ilvl w:val="0"/>
          <w:numId w:val="36"/>
        </w:numPr>
        <w:spacing w:after="160" w:line="360" w:lineRule="auto"/>
        <w:jc w:val="both"/>
        <w:rPr>
          <w:rFonts w:ascii="Trebuchet MS" w:hAnsi="Trebuchet MS"/>
        </w:rPr>
      </w:pPr>
      <w:r w:rsidRPr="001F7B38">
        <w:rPr>
          <w:rFonts w:ascii="Trebuchet MS" w:hAnsi="Trebuchet MS"/>
          <w:b/>
          <w:bCs/>
          <w:noProof/>
        </w:rPr>
        <w:drawing>
          <wp:anchor distT="0" distB="0" distL="114300" distR="114300" simplePos="0" relativeHeight="251658240" behindDoc="0" locked="0" layoutInCell="1" allowOverlap="1" wp14:anchorId="1F8DD038" wp14:editId="188FE5FF">
            <wp:simplePos x="0" y="0"/>
            <wp:positionH relativeFrom="page">
              <wp:posOffset>895350</wp:posOffset>
            </wp:positionH>
            <wp:positionV relativeFrom="paragraph">
              <wp:posOffset>603885</wp:posOffset>
            </wp:positionV>
            <wp:extent cx="6120130" cy="2853055"/>
            <wp:effectExtent l="0" t="0" r="0" b="4445"/>
            <wp:wrapTopAndBottom/>
            <wp:docPr id="13" name="Picture 13"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screenshot of a computer&#10;&#10;Description automatically generated with medium confidence"/>
                    <pic:cNvPicPr/>
                  </pic:nvPicPr>
                  <pic:blipFill>
                    <a:blip r:embed="rId24" cstate="print">
                      <a:extLst>
                        <a:ext uri="{28A0092B-C50C-407E-A947-70E740481C1C}">
                          <a14:useLocalDpi xmlns:a14="http://schemas.microsoft.com/office/drawing/2010/main" val="0"/>
                        </a:ext>
                      </a:extLst>
                    </a:blip>
                    <a:stretch>
                      <a:fillRect/>
                    </a:stretch>
                  </pic:blipFill>
                  <pic:spPr>
                    <a:xfrm>
                      <a:off x="0" y="0"/>
                      <a:ext cx="6120130" cy="2853055"/>
                    </a:xfrm>
                    <a:prstGeom prst="rect">
                      <a:avLst/>
                    </a:prstGeom>
                  </pic:spPr>
                </pic:pic>
              </a:graphicData>
            </a:graphic>
          </wp:anchor>
        </w:drawing>
      </w:r>
      <w:r w:rsidRPr="001F7B38">
        <w:rPr>
          <w:rFonts w:ascii="Trebuchet MS" w:hAnsi="Trebuchet MS"/>
          <w:b/>
          <w:bCs/>
        </w:rPr>
        <w:t>Supildoma nurodymo ar pavedimo informacija</w:t>
      </w:r>
      <w:r w:rsidRPr="006716EF">
        <w:rPr>
          <w:rFonts w:ascii="Trebuchet MS" w:hAnsi="Trebuchet MS"/>
        </w:rPr>
        <w:t xml:space="preserve"> – Kokiame objekte ir kokie darbai paveda</w:t>
      </w:r>
      <w:r>
        <w:rPr>
          <w:rFonts w:ascii="Trebuchet MS" w:hAnsi="Trebuchet MS"/>
        </w:rPr>
        <w:t>m</w:t>
      </w:r>
      <w:r w:rsidRPr="006716EF">
        <w:rPr>
          <w:rFonts w:ascii="Trebuchet MS" w:hAnsi="Trebuchet MS"/>
        </w:rPr>
        <w:t>i atlikti (Pavedama); Reikalingi atlikti atjungimai ir įžeminimai (Nurodymo 1-a lentelė); Kiti reikalavimai:</w:t>
      </w:r>
    </w:p>
    <w:p w14:paraId="4F9B2E11" w14:textId="77777777" w:rsidR="001F7B38" w:rsidRPr="006716EF" w:rsidRDefault="001F7B38" w:rsidP="00243974">
      <w:pPr>
        <w:pStyle w:val="ListParagraph"/>
        <w:spacing w:line="360" w:lineRule="auto"/>
        <w:jc w:val="both"/>
        <w:rPr>
          <w:rFonts w:ascii="Trebuchet MS" w:hAnsi="Trebuchet MS"/>
        </w:rPr>
      </w:pPr>
    </w:p>
    <w:p w14:paraId="0F432695" w14:textId="77777777" w:rsidR="001F7B38" w:rsidRPr="006716EF" w:rsidRDefault="001F7B38" w:rsidP="00243974">
      <w:pPr>
        <w:pStyle w:val="ListParagraph"/>
        <w:numPr>
          <w:ilvl w:val="1"/>
          <w:numId w:val="36"/>
        </w:numPr>
        <w:spacing w:after="160" w:line="360" w:lineRule="auto"/>
        <w:jc w:val="both"/>
        <w:rPr>
          <w:rFonts w:ascii="Trebuchet MS" w:hAnsi="Trebuchet MS"/>
        </w:rPr>
      </w:pPr>
      <w:r w:rsidRPr="006716EF">
        <w:rPr>
          <w:rFonts w:ascii="Trebuchet MS" w:hAnsi="Trebuchet MS"/>
          <w:noProof/>
        </w:rPr>
        <w:lastRenderedPageBreak/>
        <w:drawing>
          <wp:anchor distT="0" distB="0" distL="114300" distR="114300" simplePos="0" relativeHeight="251658241" behindDoc="0" locked="0" layoutInCell="1" allowOverlap="1" wp14:anchorId="3EC5B6D4" wp14:editId="4203BB48">
            <wp:simplePos x="0" y="0"/>
            <wp:positionH relativeFrom="page">
              <wp:posOffset>1024890</wp:posOffset>
            </wp:positionH>
            <wp:positionV relativeFrom="paragraph">
              <wp:posOffset>707390</wp:posOffset>
            </wp:positionV>
            <wp:extent cx="6120130" cy="4525645"/>
            <wp:effectExtent l="0" t="0" r="0" b="8255"/>
            <wp:wrapTopAndBottom/>
            <wp:docPr id="6" name="Picture 6"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raphical user interface, text, application&#10;&#10;Description automatically generated"/>
                    <pic:cNvPicPr/>
                  </pic:nvPicPr>
                  <pic:blipFill>
                    <a:blip r:embed="rId25">
                      <a:extLst>
                        <a:ext uri="{28A0092B-C50C-407E-A947-70E740481C1C}">
                          <a14:useLocalDpi xmlns:a14="http://schemas.microsoft.com/office/drawing/2010/main" val="0"/>
                        </a:ext>
                      </a:extLst>
                    </a:blip>
                    <a:stretch>
                      <a:fillRect/>
                    </a:stretch>
                  </pic:blipFill>
                  <pic:spPr>
                    <a:xfrm>
                      <a:off x="0" y="0"/>
                      <a:ext cx="6120130" cy="4525645"/>
                    </a:xfrm>
                    <a:prstGeom prst="rect">
                      <a:avLst/>
                    </a:prstGeom>
                  </pic:spPr>
                </pic:pic>
              </a:graphicData>
            </a:graphic>
          </wp:anchor>
        </w:drawing>
      </w:r>
      <w:r w:rsidRPr="006716EF">
        <w:rPr>
          <w:rFonts w:ascii="Trebuchet MS" w:hAnsi="Trebuchet MS"/>
        </w:rPr>
        <w:t xml:space="preserve"> „Kiti reikalavimai“  informacija -  spaudžiama „Kiti reikalavimai“ </w:t>
      </w:r>
      <w:r w:rsidRPr="006716EF">
        <w:rPr>
          <w:rFonts w:ascii="Trebuchet MS" w:hAnsi="Trebuchet MS"/>
          <w:noProof/>
        </w:rPr>
        <w:drawing>
          <wp:inline distT="0" distB="0" distL="0" distR="0" wp14:anchorId="243491F3" wp14:editId="0FCFD41F">
            <wp:extent cx="826770" cy="454269"/>
            <wp:effectExtent l="0" t="0" r="0" b="3175"/>
            <wp:docPr id="14" name="Picture 14"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text&#10;&#10;Description automatically generated"/>
                    <pic:cNvPicPr/>
                  </pic:nvPicPr>
                  <pic:blipFill>
                    <a:blip r:embed="rId26"/>
                    <a:stretch>
                      <a:fillRect/>
                    </a:stretch>
                  </pic:blipFill>
                  <pic:spPr>
                    <a:xfrm>
                      <a:off x="0" y="0"/>
                      <a:ext cx="868642" cy="477275"/>
                    </a:xfrm>
                    <a:prstGeom prst="rect">
                      <a:avLst/>
                    </a:prstGeom>
                  </pic:spPr>
                </pic:pic>
              </a:graphicData>
            </a:graphic>
          </wp:inline>
        </w:drawing>
      </w:r>
      <w:r w:rsidRPr="006716EF">
        <w:rPr>
          <w:rFonts w:ascii="Trebuchet MS" w:hAnsi="Trebuchet MS"/>
        </w:rPr>
        <w:t>ir atsidariusiame lange pažymimi reikalingi punktai:</w:t>
      </w:r>
    </w:p>
    <w:p w14:paraId="1E2BE4E4" w14:textId="77777777" w:rsidR="001F7B38" w:rsidRPr="006716EF" w:rsidRDefault="001F7B38" w:rsidP="00243974">
      <w:pPr>
        <w:spacing w:line="360" w:lineRule="auto"/>
        <w:jc w:val="both"/>
        <w:rPr>
          <w:rFonts w:ascii="Trebuchet MS" w:hAnsi="Trebuchet MS"/>
        </w:rPr>
      </w:pPr>
    </w:p>
    <w:p w14:paraId="14F8D29A" w14:textId="77777777" w:rsidR="001F7B38" w:rsidRPr="006716EF" w:rsidRDefault="001F7B38" w:rsidP="00243974">
      <w:pPr>
        <w:pStyle w:val="ListParagraph"/>
        <w:numPr>
          <w:ilvl w:val="1"/>
          <w:numId w:val="36"/>
        </w:numPr>
        <w:spacing w:after="160" w:line="360" w:lineRule="auto"/>
        <w:jc w:val="both"/>
        <w:rPr>
          <w:rFonts w:ascii="Trebuchet MS" w:hAnsi="Trebuchet MS"/>
        </w:rPr>
      </w:pPr>
      <w:r w:rsidRPr="006716EF">
        <w:rPr>
          <w:rFonts w:ascii="Trebuchet MS" w:hAnsi="Trebuchet MS"/>
        </w:rPr>
        <w:t>Suvedama informacija „Pavedama“ – Pasirenkamas objektas iš TVIS sąrašo – „Objekto ID TVIS“ , jei nėra objekto TVIS sąraše – įvedama „Objekto ID ne TVIS“, taip pat įvedama kas pavedama darbų vykdytojui atlikti pasirinktame objekte:</w:t>
      </w:r>
    </w:p>
    <w:p w14:paraId="28B41445" w14:textId="77777777" w:rsidR="001F7B38" w:rsidRPr="006716EF" w:rsidRDefault="001F7B38" w:rsidP="00243974">
      <w:pPr>
        <w:pStyle w:val="ListParagraph"/>
        <w:spacing w:line="360" w:lineRule="auto"/>
        <w:jc w:val="both"/>
        <w:rPr>
          <w:rFonts w:ascii="Trebuchet MS" w:hAnsi="Trebuchet MS"/>
        </w:rPr>
      </w:pPr>
    </w:p>
    <w:p w14:paraId="1F7A68FF" w14:textId="77777777" w:rsidR="001F7B38" w:rsidRPr="006716EF" w:rsidRDefault="001F7B38" w:rsidP="00243974">
      <w:pPr>
        <w:spacing w:line="360" w:lineRule="auto"/>
        <w:jc w:val="both"/>
        <w:rPr>
          <w:rFonts w:ascii="Trebuchet MS" w:hAnsi="Trebuchet MS"/>
        </w:rPr>
      </w:pPr>
      <w:r w:rsidRPr="006716EF">
        <w:rPr>
          <w:rFonts w:ascii="Trebuchet MS" w:hAnsi="Trebuchet MS"/>
          <w:noProof/>
        </w:rPr>
        <w:drawing>
          <wp:inline distT="0" distB="0" distL="0" distR="0" wp14:anchorId="33096F9F" wp14:editId="0C0BEFBF">
            <wp:extent cx="6120130" cy="412750"/>
            <wp:effectExtent l="0" t="0" r="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6120130" cy="412750"/>
                    </a:xfrm>
                    <a:prstGeom prst="rect">
                      <a:avLst/>
                    </a:prstGeom>
                  </pic:spPr>
                </pic:pic>
              </a:graphicData>
            </a:graphic>
          </wp:inline>
        </w:drawing>
      </w:r>
    </w:p>
    <w:p w14:paraId="361AAE84" w14:textId="77777777" w:rsidR="001F7B38" w:rsidRPr="006716EF" w:rsidRDefault="001F7B38" w:rsidP="00243974">
      <w:pPr>
        <w:pStyle w:val="ListParagraph"/>
        <w:spacing w:line="360" w:lineRule="auto"/>
        <w:jc w:val="both"/>
        <w:rPr>
          <w:rFonts w:ascii="Trebuchet MS" w:hAnsi="Trebuchet MS"/>
        </w:rPr>
      </w:pPr>
    </w:p>
    <w:p w14:paraId="38A5DA6A" w14:textId="77777777" w:rsidR="001F7B38" w:rsidRPr="006716EF" w:rsidRDefault="001F7B38" w:rsidP="00243974">
      <w:pPr>
        <w:pStyle w:val="ListParagraph"/>
        <w:numPr>
          <w:ilvl w:val="1"/>
          <w:numId w:val="36"/>
        </w:numPr>
        <w:spacing w:after="160" w:line="360" w:lineRule="auto"/>
        <w:jc w:val="both"/>
        <w:rPr>
          <w:rFonts w:ascii="Trebuchet MS" w:hAnsi="Trebuchet MS"/>
        </w:rPr>
      </w:pPr>
      <w:r w:rsidRPr="006716EF">
        <w:rPr>
          <w:rFonts w:ascii="Trebuchet MS" w:hAnsi="Trebuchet MS"/>
        </w:rPr>
        <w:t>Suvedama reikalingų atlinkti atjungimų ir įžeminimų informacija:</w:t>
      </w:r>
    </w:p>
    <w:p w14:paraId="4DB8F3E4" w14:textId="77777777" w:rsidR="001F7B38" w:rsidRPr="006716EF" w:rsidRDefault="001F7B38" w:rsidP="00243974">
      <w:pPr>
        <w:spacing w:line="360" w:lineRule="auto"/>
        <w:jc w:val="both"/>
        <w:rPr>
          <w:rFonts w:ascii="Trebuchet MS" w:hAnsi="Trebuchet MS"/>
        </w:rPr>
      </w:pPr>
      <w:r w:rsidRPr="006716EF">
        <w:rPr>
          <w:rFonts w:ascii="Trebuchet MS" w:hAnsi="Trebuchet MS"/>
          <w:noProof/>
        </w:rPr>
        <w:drawing>
          <wp:inline distT="0" distB="0" distL="0" distR="0" wp14:anchorId="40F922B7" wp14:editId="30B5A664">
            <wp:extent cx="6120130" cy="36639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6120130" cy="366395"/>
                    </a:xfrm>
                    <a:prstGeom prst="rect">
                      <a:avLst/>
                    </a:prstGeom>
                  </pic:spPr>
                </pic:pic>
              </a:graphicData>
            </a:graphic>
          </wp:inline>
        </w:drawing>
      </w:r>
    </w:p>
    <w:p w14:paraId="4B71546F" w14:textId="77777777" w:rsidR="001F7B38" w:rsidRPr="006716EF" w:rsidRDefault="001F7B38" w:rsidP="00243974">
      <w:pPr>
        <w:spacing w:line="360" w:lineRule="auto"/>
        <w:jc w:val="both"/>
        <w:rPr>
          <w:rFonts w:ascii="Trebuchet MS" w:hAnsi="Trebuchet MS"/>
        </w:rPr>
      </w:pPr>
      <w:r w:rsidRPr="006716EF">
        <w:rPr>
          <w:rFonts w:ascii="Trebuchet MS" w:hAnsi="Trebuchet MS"/>
        </w:rPr>
        <w:lastRenderedPageBreak/>
        <w:t>Suvedus atjungimą ar įžeminimą ir išsaugojus, esant reikalui įrašyti kitą operaciją spaudžiamas „+“ ir suvedama informaciją:</w:t>
      </w:r>
    </w:p>
    <w:p w14:paraId="55C101A9" w14:textId="77777777" w:rsidR="001F7B38" w:rsidRPr="006716EF" w:rsidRDefault="001F7B38" w:rsidP="00243974">
      <w:pPr>
        <w:spacing w:line="360" w:lineRule="auto"/>
        <w:jc w:val="both"/>
        <w:rPr>
          <w:rFonts w:ascii="Trebuchet MS" w:hAnsi="Trebuchet MS"/>
        </w:rPr>
      </w:pPr>
      <w:r w:rsidRPr="006716EF">
        <w:rPr>
          <w:rFonts w:ascii="Trebuchet MS" w:hAnsi="Trebuchet MS"/>
          <w:noProof/>
        </w:rPr>
        <w:drawing>
          <wp:inline distT="0" distB="0" distL="0" distR="0" wp14:anchorId="43BD10FC" wp14:editId="47417866">
            <wp:extent cx="6120130" cy="487680"/>
            <wp:effectExtent l="0" t="0" r="0"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6120130" cy="487680"/>
                    </a:xfrm>
                    <a:prstGeom prst="rect">
                      <a:avLst/>
                    </a:prstGeom>
                  </pic:spPr>
                </pic:pic>
              </a:graphicData>
            </a:graphic>
          </wp:inline>
        </w:drawing>
      </w:r>
    </w:p>
    <w:p w14:paraId="68699A57" w14:textId="3AD1DFC1" w:rsidR="001F7B38" w:rsidRPr="001F7B38" w:rsidRDefault="001F7B38" w:rsidP="00243974">
      <w:pPr>
        <w:pStyle w:val="ListParagraph"/>
        <w:numPr>
          <w:ilvl w:val="0"/>
          <w:numId w:val="36"/>
        </w:numPr>
        <w:spacing w:line="360" w:lineRule="auto"/>
        <w:jc w:val="both"/>
        <w:rPr>
          <w:rFonts w:ascii="Trebuchet MS" w:hAnsi="Trebuchet MS"/>
        </w:rPr>
      </w:pPr>
      <w:r w:rsidRPr="001F7B38">
        <w:rPr>
          <w:rFonts w:ascii="Trebuchet MS" w:hAnsi="Trebuchet MS"/>
          <w:b/>
          <w:bCs/>
        </w:rPr>
        <w:t>Nurodymas perduotas į TVIS DKG budinčiam inžinieriui patikrinimui ir patvirtinimui.</w:t>
      </w:r>
      <w:r>
        <w:rPr>
          <w:rFonts w:ascii="Trebuchet MS" w:hAnsi="Trebuchet MS"/>
        </w:rPr>
        <w:t xml:space="preserve"> </w:t>
      </w:r>
      <w:r w:rsidRPr="001F7B38">
        <w:rPr>
          <w:rFonts w:ascii="Trebuchet MS" w:hAnsi="Trebuchet MS"/>
        </w:rPr>
        <w:t>Suvedus visą informaciją ir pasitikrinus spaudžiama „Išsaugoti“ ir „Perduoti į TVIS“:</w:t>
      </w:r>
    </w:p>
    <w:p w14:paraId="3652F5AA" w14:textId="77777777" w:rsidR="001F7B38" w:rsidRPr="006716EF" w:rsidRDefault="001F7B38" w:rsidP="00243974">
      <w:pPr>
        <w:spacing w:line="360" w:lineRule="auto"/>
        <w:jc w:val="both"/>
        <w:rPr>
          <w:rFonts w:ascii="Trebuchet MS" w:hAnsi="Trebuchet MS"/>
        </w:rPr>
      </w:pPr>
      <w:r w:rsidRPr="006716EF">
        <w:rPr>
          <w:rFonts w:ascii="Trebuchet MS" w:hAnsi="Trebuchet MS"/>
          <w:noProof/>
        </w:rPr>
        <w:drawing>
          <wp:inline distT="0" distB="0" distL="0" distR="0" wp14:anchorId="35B4CDA0" wp14:editId="74415487">
            <wp:extent cx="3270885" cy="843874"/>
            <wp:effectExtent l="0" t="0" r="5715" b="0"/>
            <wp:docPr id="10" name="Picture 10"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graphical user interface&#10;&#10;Description automatically generated"/>
                    <pic:cNvPicPr/>
                  </pic:nvPicPr>
                  <pic:blipFill>
                    <a:blip r:embed="rId30"/>
                    <a:stretch>
                      <a:fillRect/>
                    </a:stretch>
                  </pic:blipFill>
                  <pic:spPr>
                    <a:xfrm>
                      <a:off x="0" y="0"/>
                      <a:ext cx="3390917" cy="874842"/>
                    </a:xfrm>
                    <a:prstGeom prst="rect">
                      <a:avLst/>
                    </a:prstGeom>
                  </pic:spPr>
                </pic:pic>
              </a:graphicData>
            </a:graphic>
          </wp:inline>
        </w:drawing>
      </w:r>
    </w:p>
    <w:p w14:paraId="27A7507A" w14:textId="5DD36B23" w:rsidR="001F7B38" w:rsidRPr="006716EF" w:rsidRDefault="001F7B38" w:rsidP="00243974">
      <w:pPr>
        <w:spacing w:line="360" w:lineRule="auto"/>
        <w:jc w:val="both"/>
        <w:rPr>
          <w:rFonts w:ascii="Trebuchet MS" w:hAnsi="Trebuchet MS"/>
        </w:rPr>
      </w:pPr>
    </w:p>
    <w:p w14:paraId="58C72A5E" w14:textId="77777777" w:rsidR="001F7B38" w:rsidRPr="006716EF" w:rsidRDefault="001F7B38" w:rsidP="00243974">
      <w:pPr>
        <w:pStyle w:val="ListParagraph"/>
        <w:spacing w:line="360" w:lineRule="auto"/>
        <w:ind w:left="1440"/>
        <w:jc w:val="both"/>
        <w:rPr>
          <w:rFonts w:ascii="Trebuchet MS" w:hAnsi="Trebuchet MS"/>
        </w:rPr>
      </w:pPr>
    </w:p>
    <w:p w14:paraId="6BB12E04" w14:textId="77777777" w:rsidR="001F7B38" w:rsidRPr="006716EF" w:rsidRDefault="001F7B38" w:rsidP="00243974">
      <w:pPr>
        <w:pStyle w:val="ListParagraph"/>
        <w:spacing w:line="360" w:lineRule="auto"/>
        <w:ind w:left="1440"/>
        <w:jc w:val="both"/>
        <w:rPr>
          <w:rFonts w:ascii="Trebuchet MS" w:hAnsi="Trebuchet MS"/>
        </w:rPr>
      </w:pPr>
    </w:p>
    <w:p w14:paraId="073F2F71" w14:textId="77777777" w:rsidR="001F7B38" w:rsidRPr="006716EF" w:rsidRDefault="001F7B38" w:rsidP="00243974">
      <w:pPr>
        <w:spacing w:line="360" w:lineRule="auto"/>
        <w:ind w:left="720"/>
        <w:jc w:val="both"/>
        <w:rPr>
          <w:rFonts w:ascii="Trebuchet MS" w:hAnsi="Trebuchet MS"/>
        </w:rPr>
      </w:pPr>
    </w:p>
    <w:p w14:paraId="1E0BA964" w14:textId="77777777" w:rsidR="001F7B38" w:rsidRPr="006716EF" w:rsidRDefault="001F7B38" w:rsidP="00243974">
      <w:pPr>
        <w:spacing w:line="360" w:lineRule="auto"/>
        <w:jc w:val="both"/>
        <w:rPr>
          <w:rFonts w:ascii="Trebuchet MS" w:hAnsi="Trebuchet MS"/>
        </w:rPr>
      </w:pPr>
    </w:p>
    <w:p w14:paraId="7300BFD1" w14:textId="77777777" w:rsidR="00853A3E" w:rsidRPr="00F27993" w:rsidRDefault="00853A3E" w:rsidP="00243974">
      <w:pPr>
        <w:pStyle w:val="ISTATYMAS"/>
        <w:spacing w:line="360" w:lineRule="auto"/>
        <w:jc w:val="both"/>
        <w:rPr>
          <w:rFonts w:ascii="Trebuchet MS" w:hAnsi="Trebuchet MS"/>
          <w:sz w:val="22"/>
          <w:szCs w:val="22"/>
          <w:lang w:val="lt-LT"/>
        </w:rPr>
      </w:pPr>
    </w:p>
    <w:sectPr w:rsidR="00853A3E" w:rsidRPr="00F27993" w:rsidSect="00E876B0">
      <w:headerReference w:type="default" r:id="rId3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267927" w14:textId="77777777" w:rsidR="00FB4EE9" w:rsidRDefault="00FB4EE9">
      <w:pPr>
        <w:spacing w:after="0" w:line="240" w:lineRule="auto"/>
      </w:pPr>
      <w:r>
        <w:separator/>
      </w:r>
    </w:p>
  </w:endnote>
  <w:endnote w:type="continuationSeparator" w:id="0">
    <w:p w14:paraId="3FA5C22F" w14:textId="77777777" w:rsidR="00FB4EE9" w:rsidRDefault="00FB4EE9">
      <w:pPr>
        <w:spacing w:after="0" w:line="240" w:lineRule="auto"/>
      </w:pPr>
      <w:r>
        <w:continuationSeparator/>
      </w:r>
    </w:p>
  </w:endnote>
  <w:endnote w:type="continuationNotice" w:id="1">
    <w:p w14:paraId="7BBB1306" w14:textId="77777777" w:rsidR="00FB4EE9" w:rsidRDefault="00FB4EE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E41339" w14:textId="77777777" w:rsidR="00800943" w:rsidRDefault="008009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61589009"/>
      <w:docPartObj>
        <w:docPartGallery w:val="Page Numbers (Bottom of Page)"/>
        <w:docPartUnique/>
      </w:docPartObj>
    </w:sdtPr>
    <w:sdtEndPr/>
    <w:sdtContent>
      <w:p w14:paraId="363F538C" w14:textId="3E427238" w:rsidR="000B66F3" w:rsidRDefault="000B66F3">
        <w:pPr>
          <w:pStyle w:val="Footer"/>
          <w:jc w:val="right"/>
        </w:pPr>
        <w:r>
          <w:fldChar w:fldCharType="begin"/>
        </w:r>
        <w:r>
          <w:instrText>PAGE   \* MERGEFORMAT</w:instrText>
        </w:r>
        <w:r>
          <w:fldChar w:fldCharType="separate"/>
        </w:r>
        <w:r>
          <w:t>2</w:t>
        </w:r>
        <w:r>
          <w:fldChar w:fldCharType="end"/>
        </w:r>
      </w:p>
    </w:sdtContent>
  </w:sdt>
  <w:p w14:paraId="0FEF65D6" w14:textId="77777777" w:rsidR="000B66F3" w:rsidRPr="00B609EE" w:rsidRDefault="000B66F3" w:rsidP="00B609E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A0A04" w14:textId="77777777" w:rsidR="00800943" w:rsidRDefault="008009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C5AC65" w14:textId="77777777" w:rsidR="00FB4EE9" w:rsidRDefault="00FB4EE9">
      <w:pPr>
        <w:spacing w:after="0" w:line="240" w:lineRule="auto"/>
      </w:pPr>
      <w:r>
        <w:separator/>
      </w:r>
    </w:p>
  </w:footnote>
  <w:footnote w:type="continuationSeparator" w:id="0">
    <w:p w14:paraId="502E5C34" w14:textId="77777777" w:rsidR="00FB4EE9" w:rsidRDefault="00FB4EE9">
      <w:pPr>
        <w:spacing w:after="0" w:line="240" w:lineRule="auto"/>
      </w:pPr>
      <w:r>
        <w:continuationSeparator/>
      </w:r>
    </w:p>
  </w:footnote>
  <w:footnote w:type="continuationNotice" w:id="1">
    <w:p w14:paraId="57F8DD93" w14:textId="77777777" w:rsidR="00FB4EE9" w:rsidRDefault="00FB4EE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3194328"/>
      <w:docPartObj>
        <w:docPartGallery w:val="Page Numbers (Margins)"/>
        <w:docPartUnique/>
      </w:docPartObj>
    </w:sdtPr>
    <w:sdtEndPr/>
    <w:sdtContent>
      <w:p w14:paraId="69F04A2A" w14:textId="77777777" w:rsidR="000B66F3" w:rsidRDefault="000B66F3">
        <w:pPr>
          <w:pStyle w:val="Header"/>
        </w:pPr>
        <w:r>
          <w:rPr>
            <w:noProof/>
            <w:lang w:val="en-US" w:eastAsia="en-US"/>
          </w:rPr>
          <mc:AlternateContent>
            <mc:Choice Requires="wps">
              <w:drawing>
                <wp:anchor distT="0" distB="0" distL="114300" distR="114300" simplePos="0" relativeHeight="251658240" behindDoc="0" locked="0" layoutInCell="0" allowOverlap="1" wp14:anchorId="7BA39071" wp14:editId="4CE936C9">
                  <wp:simplePos x="0" y="0"/>
                  <wp:positionH relativeFrom="rightMargin">
                    <wp:align>center</wp:align>
                  </wp:positionH>
                  <wp:positionV relativeFrom="margin">
                    <wp:align>bottom</wp:align>
                  </wp:positionV>
                  <wp:extent cx="510540" cy="2183130"/>
                  <wp:effectExtent l="0" t="0" r="0" b="0"/>
                  <wp:wrapNone/>
                  <wp:docPr id="57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1ABEE4" w14:textId="77777777" w:rsidR="000B66F3" w:rsidRDefault="000B66F3">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heme="minorBidi"/>
                                  <w:sz w:val="22"/>
                                  <w:szCs w:val="22"/>
                                </w:rPr>
                                <w:fldChar w:fldCharType="begin"/>
                              </w:r>
                              <w:r>
                                <w:instrText xml:space="preserve"> PAGE    \* MERGEFORMAT </w:instrText>
                              </w:r>
                              <w:r>
                                <w:rPr>
                                  <w:rFonts w:asciiTheme="minorHAnsi" w:eastAsiaTheme="minorEastAsia" w:hAnsiTheme="minorHAnsi" w:cstheme="minorBidi"/>
                                  <w:sz w:val="22"/>
                                  <w:szCs w:val="22"/>
                                </w:rPr>
                                <w:fldChar w:fldCharType="separate"/>
                              </w:r>
                              <w:r w:rsidRPr="006246C4">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7BA39071" id="Rectangle 3" o:spid="_x0000_s1026" style="position:absolute;margin-left:0;margin-top:0;width:40.2pt;height:171.9pt;z-index:251658240;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" o:allowincell="f" filled="f" stroked="f">
                  <v:textbox style="layout-flow:vertical;mso-layout-flow-alt:bottom-to-top;mso-fit-shape-to-text:t">
                    <w:txbxContent>
                      <w:p w14:paraId="541ABEE4" w14:textId="77777777" w:rsidR="000B66F3" w:rsidRDefault="000B66F3">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heme="minorBidi"/>
                            <w:sz w:val="22"/>
                            <w:szCs w:val="22"/>
                          </w:rPr>
                          <w:fldChar w:fldCharType="begin"/>
                        </w:r>
                        <w:r>
                          <w:instrText xml:space="preserve"> PAGE    \* MERGEFORMAT </w:instrText>
                        </w:r>
                        <w:r>
                          <w:rPr>
                            <w:rFonts w:asciiTheme="minorHAnsi" w:eastAsiaTheme="minorEastAsia" w:hAnsiTheme="minorHAnsi" w:cstheme="minorBidi"/>
                            <w:sz w:val="22"/>
                            <w:szCs w:val="22"/>
                          </w:rPr>
                          <w:fldChar w:fldCharType="separate"/>
                        </w:r>
                        <w:r w:rsidRPr="006246C4">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3"/>
      <w:gridCol w:w="3213"/>
      <w:gridCol w:w="3213"/>
    </w:tblGrid>
    <w:tr w:rsidR="000B66F3" w14:paraId="4BD3B8CE" w14:textId="77777777" w:rsidTr="4CA8899B">
      <w:tc>
        <w:tcPr>
          <w:tcW w:w="3213" w:type="dxa"/>
        </w:tcPr>
        <w:p w14:paraId="0CA4A9D5" w14:textId="1C245E53" w:rsidR="000B66F3" w:rsidRDefault="000B66F3" w:rsidP="4CA8899B">
          <w:pPr>
            <w:pStyle w:val="Header"/>
            <w:ind w:left="-115"/>
          </w:pPr>
        </w:p>
      </w:tc>
      <w:tc>
        <w:tcPr>
          <w:tcW w:w="3213" w:type="dxa"/>
        </w:tcPr>
        <w:p w14:paraId="5C961221" w14:textId="503ECAF6" w:rsidR="000B66F3" w:rsidRDefault="000B66F3" w:rsidP="4CA8899B">
          <w:pPr>
            <w:pStyle w:val="Header"/>
            <w:jc w:val="center"/>
          </w:pPr>
        </w:p>
      </w:tc>
      <w:tc>
        <w:tcPr>
          <w:tcW w:w="3213" w:type="dxa"/>
        </w:tcPr>
        <w:p w14:paraId="1A7DFFB1" w14:textId="16E3267F" w:rsidR="000B66F3" w:rsidRDefault="000B66F3" w:rsidP="4CA8899B">
          <w:pPr>
            <w:pStyle w:val="Header"/>
            <w:ind w:right="-115"/>
            <w:jc w:val="right"/>
          </w:pPr>
        </w:p>
      </w:tc>
    </w:tr>
  </w:tbl>
  <w:p w14:paraId="7253E787" w14:textId="70F279AF" w:rsidR="000B66F3" w:rsidRDefault="000B66F3" w:rsidP="4CA8899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E3E57" w14:textId="77777777" w:rsidR="00800943" w:rsidRDefault="0080094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5045"/>
      <w:gridCol w:w="5045"/>
      <w:gridCol w:w="5045"/>
    </w:tblGrid>
    <w:tr w:rsidR="000B66F3" w14:paraId="6A519A03" w14:textId="77777777" w:rsidTr="4CA8899B">
      <w:tc>
        <w:tcPr>
          <w:tcW w:w="5045" w:type="dxa"/>
        </w:tcPr>
        <w:p w14:paraId="46155C96" w14:textId="6064791A" w:rsidR="000B66F3" w:rsidRDefault="000B66F3" w:rsidP="4CA8899B">
          <w:pPr>
            <w:pStyle w:val="Header"/>
            <w:ind w:left="-115"/>
          </w:pPr>
        </w:p>
      </w:tc>
      <w:tc>
        <w:tcPr>
          <w:tcW w:w="5045" w:type="dxa"/>
        </w:tcPr>
        <w:p w14:paraId="2B094220" w14:textId="584DFD6B" w:rsidR="000B66F3" w:rsidRDefault="000B66F3" w:rsidP="4CA8899B">
          <w:pPr>
            <w:pStyle w:val="Header"/>
            <w:jc w:val="center"/>
          </w:pPr>
        </w:p>
      </w:tc>
      <w:tc>
        <w:tcPr>
          <w:tcW w:w="5045" w:type="dxa"/>
        </w:tcPr>
        <w:p w14:paraId="3934569F" w14:textId="2B02AA61" w:rsidR="000B66F3" w:rsidRDefault="000B66F3" w:rsidP="4CA8899B">
          <w:pPr>
            <w:pStyle w:val="Header"/>
            <w:ind w:right="-115"/>
            <w:jc w:val="right"/>
          </w:pPr>
        </w:p>
      </w:tc>
    </w:tr>
  </w:tbl>
  <w:p w14:paraId="17DA2F2A" w14:textId="20E27D1E" w:rsidR="000B66F3" w:rsidRDefault="000B66F3" w:rsidP="4CA8899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3"/>
      <w:gridCol w:w="3213"/>
      <w:gridCol w:w="3213"/>
    </w:tblGrid>
    <w:tr w:rsidR="000B66F3" w14:paraId="4FFB0863" w14:textId="77777777" w:rsidTr="4CA8899B">
      <w:tc>
        <w:tcPr>
          <w:tcW w:w="3213" w:type="dxa"/>
        </w:tcPr>
        <w:p w14:paraId="046597DA" w14:textId="55822D40" w:rsidR="000B66F3" w:rsidRDefault="000B66F3" w:rsidP="4CA8899B">
          <w:pPr>
            <w:pStyle w:val="Header"/>
            <w:ind w:left="-115"/>
          </w:pPr>
        </w:p>
      </w:tc>
      <w:tc>
        <w:tcPr>
          <w:tcW w:w="3213" w:type="dxa"/>
        </w:tcPr>
        <w:p w14:paraId="278BFB37" w14:textId="35CC51F7" w:rsidR="000B66F3" w:rsidRDefault="000B66F3" w:rsidP="4CA8899B">
          <w:pPr>
            <w:pStyle w:val="Header"/>
            <w:jc w:val="center"/>
          </w:pPr>
        </w:p>
      </w:tc>
      <w:tc>
        <w:tcPr>
          <w:tcW w:w="3213" w:type="dxa"/>
        </w:tcPr>
        <w:p w14:paraId="15631798" w14:textId="10770E32" w:rsidR="000B66F3" w:rsidRDefault="000B66F3" w:rsidP="4CA8899B">
          <w:pPr>
            <w:pStyle w:val="Header"/>
            <w:ind w:right="-115"/>
            <w:jc w:val="right"/>
          </w:pPr>
        </w:p>
      </w:tc>
    </w:tr>
  </w:tbl>
  <w:p w14:paraId="19B4BABE" w14:textId="0BC76DF5" w:rsidR="000B66F3" w:rsidRDefault="000B66F3" w:rsidP="4CA889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E3A6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893E0D"/>
    <w:multiLevelType w:val="multilevel"/>
    <w:tmpl w:val="0427001F"/>
    <w:lvl w:ilvl="0">
      <w:start w:val="1"/>
      <w:numFmt w:val="decimal"/>
      <w:lvlText w:val="%1."/>
      <w:lvlJc w:val="left"/>
      <w:pPr>
        <w:ind w:left="1211"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465507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4903FC5"/>
    <w:multiLevelType w:val="hybridMultilevel"/>
    <w:tmpl w:val="94EC89CA"/>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7F61EB5"/>
    <w:multiLevelType w:val="hybridMultilevel"/>
    <w:tmpl w:val="F2E84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6756BA"/>
    <w:multiLevelType w:val="multilevel"/>
    <w:tmpl w:val="A5982296"/>
    <w:lvl w:ilvl="0">
      <w:start w:val="1"/>
      <w:numFmt w:val="decimal"/>
      <w:lvlText w:val="%1."/>
      <w:lvlJc w:val="left"/>
      <w:pPr>
        <w:ind w:left="1440" w:hanging="360"/>
      </w:pPr>
      <w:rPr>
        <w:b w:val="0"/>
      </w:rPr>
    </w:lvl>
    <w:lvl w:ilvl="1">
      <w:start w:val="1"/>
      <w:numFmt w:val="decimal"/>
      <w:lvlText w:val="%1.%2."/>
      <w:lvlJc w:val="left"/>
      <w:pPr>
        <w:ind w:left="1440" w:hanging="360"/>
      </w:pPr>
      <w:rPr>
        <w:b w:val="0"/>
      </w:rPr>
    </w:lvl>
    <w:lvl w:ilvl="2">
      <w:start w:val="1"/>
      <w:numFmt w:val="decimal"/>
      <w:lvlText w:val="%1.%2.%3."/>
      <w:lvlJc w:val="left"/>
      <w:pPr>
        <w:ind w:left="1800" w:hanging="720"/>
      </w:pPr>
    </w:lvl>
    <w:lvl w:ilvl="3">
      <w:start w:val="1"/>
      <w:numFmt w:val="decimal"/>
      <w:lvlText w:val="%1.%2.%3.%4."/>
      <w:lvlJc w:val="left"/>
      <w:pPr>
        <w:ind w:left="1800" w:hanging="720"/>
      </w:pPr>
    </w:lvl>
    <w:lvl w:ilvl="4">
      <w:start w:val="1"/>
      <w:numFmt w:val="decimal"/>
      <w:lvlText w:val="%1.%2.%3.%4.%5."/>
      <w:lvlJc w:val="left"/>
      <w:pPr>
        <w:ind w:left="2160" w:hanging="1080"/>
      </w:pPr>
    </w:lvl>
    <w:lvl w:ilvl="5">
      <w:start w:val="1"/>
      <w:numFmt w:val="decimal"/>
      <w:lvlText w:val="%1.%2.%3.%4.%5.%6."/>
      <w:lvlJc w:val="left"/>
      <w:pPr>
        <w:ind w:left="2160" w:hanging="1080"/>
      </w:pPr>
    </w:lvl>
    <w:lvl w:ilvl="6">
      <w:start w:val="1"/>
      <w:numFmt w:val="decimal"/>
      <w:lvlText w:val="%1.%2.%3.%4.%5.%6.%7."/>
      <w:lvlJc w:val="left"/>
      <w:pPr>
        <w:ind w:left="2520" w:hanging="1440"/>
      </w:pPr>
    </w:lvl>
    <w:lvl w:ilvl="7">
      <w:start w:val="1"/>
      <w:numFmt w:val="decimal"/>
      <w:lvlText w:val="%1.%2.%3.%4.%5.%6.%7.%8."/>
      <w:lvlJc w:val="left"/>
      <w:pPr>
        <w:ind w:left="2520" w:hanging="1440"/>
      </w:pPr>
    </w:lvl>
    <w:lvl w:ilvl="8">
      <w:start w:val="1"/>
      <w:numFmt w:val="decimal"/>
      <w:lvlText w:val="%1.%2.%3.%4.%5.%6.%7.%8.%9."/>
      <w:lvlJc w:val="left"/>
      <w:pPr>
        <w:ind w:left="2880" w:hanging="1800"/>
      </w:pPr>
    </w:lvl>
  </w:abstractNum>
  <w:abstractNum w:abstractNumId="6" w15:restartNumberingAfterBreak="0">
    <w:nsid w:val="0EB977B1"/>
    <w:multiLevelType w:val="multilevel"/>
    <w:tmpl w:val="AE6AAEE6"/>
    <w:numStyleLink w:val="stiliukas"/>
  </w:abstractNum>
  <w:abstractNum w:abstractNumId="7" w15:restartNumberingAfterBreak="0">
    <w:nsid w:val="1103466F"/>
    <w:multiLevelType w:val="multilevel"/>
    <w:tmpl w:val="5FD01A6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353"/>
        </w:tabs>
        <w:ind w:left="1353" w:hanging="360"/>
      </w:pPr>
      <w:rPr>
        <w:rFonts w:cs="Times New Roman"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39F7FA0"/>
    <w:multiLevelType w:val="hybridMultilevel"/>
    <w:tmpl w:val="48F09E32"/>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4A76DC3"/>
    <w:multiLevelType w:val="hybridMultilevel"/>
    <w:tmpl w:val="58D42BCA"/>
    <w:lvl w:ilvl="0" w:tplc="7E12FDF2">
      <w:start w:val="1"/>
      <w:numFmt w:val="decimal"/>
      <w:lvlText w:val="%1."/>
      <w:lvlJc w:val="left"/>
      <w:pPr>
        <w:tabs>
          <w:tab w:val="num" w:pos="360"/>
        </w:tabs>
        <w:ind w:left="360" w:hanging="360"/>
      </w:pPr>
      <w:rPr>
        <w:rFonts w:ascii="Times New Roman" w:hAnsi="Times New Roman" w:cs="Times New Roman" w:hint="default"/>
        <w:b w:val="0"/>
        <w:i w:val="0"/>
      </w:rPr>
    </w:lvl>
    <w:lvl w:ilvl="1" w:tplc="04270019" w:tentative="1">
      <w:start w:val="1"/>
      <w:numFmt w:val="lowerLetter"/>
      <w:lvlText w:val="%2."/>
      <w:lvlJc w:val="left"/>
      <w:pPr>
        <w:tabs>
          <w:tab w:val="num" w:pos="1080"/>
        </w:tabs>
        <w:ind w:left="1080" w:hanging="360"/>
      </w:pPr>
      <w:rPr>
        <w:rFonts w:cs="Times New Roman"/>
      </w:rPr>
    </w:lvl>
    <w:lvl w:ilvl="2" w:tplc="0427001B" w:tentative="1">
      <w:start w:val="1"/>
      <w:numFmt w:val="lowerRoman"/>
      <w:lvlText w:val="%3."/>
      <w:lvlJc w:val="right"/>
      <w:pPr>
        <w:tabs>
          <w:tab w:val="num" w:pos="1800"/>
        </w:tabs>
        <w:ind w:left="1800" w:hanging="180"/>
      </w:pPr>
      <w:rPr>
        <w:rFonts w:cs="Times New Roman"/>
      </w:rPr>
    </w:lvl>
    <w:lvl w:ilvl="3" w:tplc="0427000F" w:tentative="1">
      <w:start w:val="1"/>
      <w:numFmt w:val="decimal"/>
      <w:lvlText w:val="%4."/>
      <w:lvlJc w:val="left"/>
      <w:pPr>
        <w:tabs>
          <w:tab w:val="num" w:pos="2520"/>
        </w:tabs>
        <w:ind w:left="2520" w:hanging="360"/>
      </w:pPr>
      <w:rPr>
        <w:rFonts w:cs="Times New Roman"/>
      </w:rPr>
    </w:lvl>
    <w:lvl w:ilvl="4" w:tplc="04270019" w:tentative="1">
      <w:start w:val="1"/>
      <w:numFmt w:val="lowerLetter"/>
      <w:lvlText w:val="%5."/>
      <w:lvlJc w:val="left"/>
      <w:pPr>
        <w:tabs>
          <w:tab w:val="num" w:pos="3240"/>
        </w:tabs>
        <w:ind w:left="3240" w:hanging="360"/>
      </w:pPr>
      <w:rPr>
        <w:rFonts w:cs="Times New Roman"/>
      </w:rPr>
    </w:lvl>
    <w:lvl w:ilvl="5" w:tplc="0427001B" w:tentative="1">
      <w:start w:val="1"/>
      <w:numFmt w:val="lowerRoman"/>
      <w:lvlText w:val="%6."/>
      <w:lvlJc w:val="right"/>
      <w:pPr>
        <w:tabs>
          <w:tab w:val="num" w:pos="3960"/>
        </w:tabs>
        <w:ind w:left="3960" w:hanging="180"/>
      </w:pPr>
      <w:rPr>
        <w:rFonts w:cs="Times New Roman"/>
      </w:rPr>
    </w:lvl>
    <w:lvl w:ilvl="6" w:tplc="0427000F" w:tentative="1">
      <w:start w:val="1"/>
      <w:numFmt w:val="decimal"/>
      <w:lvlText w:val="%7."/>
      <w:lvlJc w:val="left"/>
      <w:pPr>
        <w:tabs>
          <w:tab w:val="num" w:pos="4680"/>
        </w:tabs>
        <w:ind w:left="4680" w:hanging="360"/>
      </w:pPr>
      <w:rPr>
        <w:rFonts w:cs="Times New Roman"/>
      </w:rPr>
    </w:lvl>
    <w:lvl w:ilvl="7" w:tplc="04270019" w:tentative="1">
      <w:start w:val="1"/>
      <w:numFmt w:val="lowerLetter"/>
      <w:lvlText w:val="%8."/>
      <w:lvlJc w:val="left"/>
      <w:pPr>
        <w:tabs>
          <w:tab w:val="num" w:pos="5400"/>
        </w:tabs>
        <w:ind w:left="5400" w:hanging="360"/>
      </w:pPr>
      <w:rPr>
        <w:rFonts w:cs="Times New Roman"/>
      </w:rPr>
    </w:lvl>
    <w:lvl w:ilvl="8" w:tplc="0427001B" w:tentative="1">
      <w:start w:val="1"/>
      <w:numFmt w:val="lowerRoman"/>
      <w:lvlText w:val="%9."/>
      <w:lvlJc w:val="right"/>
      <w:pPr>
        <w:tabs>
          <w:tab w:val="num" w:pos="6120"/>
        </w:tabs>
        <w:ind w:left="6120" w:hanging="180"/>
      </w:pPr>
      <w:rPr>
        <w:rFonts w:cs="Times New Roman"/>
      </w:rPr>
    </w:lvl>
  </w:abstractNum>
  <w:abstractNum w:abstractNumId="10" w15:restartNumberingAfterBreak="0">
    <w:nsid w:val="1DD40BE3"/>
    <w:multiLevelType w:val="hybridMultilevel"/>
    <w:tmpl w:val="9074455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0883C77"/>
    <w:multiLevelType w:val="multilevel"/>
    <w:tmpl w:val="AE6AAEE6"/>
    <w:styleLink w:val="stiliukas"/>
    <w:lvl w:ilvl="0">
      <w:start w:val="1"/>
      <w:numFmt w:val="upperRoman"/>
      <w:lvlText w:val="%1."/>
      <w:lvlJc w:val="left"/>
      <w:pPr>
        <w:tabs>
          <w:tab w:val="num" w:pos="1080"/>
        </w:tabs>
        <w:ind w:left="1080" w:hanging="360"/>
      </w:pPr>
      <w:rPr>
        <w:rFonts w:ascii="Times New Roman" w:eastAsia="Times New Roman" w:hAnsi="Times New Roman" w:cs="Times New Roman" w:hint="default"/>
        <w:b w:val="0"/>
        <w:sz w:val="24"/>
        <w:szCs w:val="24"/>
      </w:rPr>
    </w:lvl>
    <w:lvl w:ilvl="1">
      <w:start w:val="1"/>
      <w:numFmt w:val="upperRoman"/>
      <w:lvlText w:val="%2."/>
      <w:lvlJc w:val="right"/>
      <w:pPr>
        <w:tabs>
          <w:tab w:val="num" w:pos="1500"/>
        </w:tabs>
        <w:ind w:left="1500" w:hanging="420"/>
      </w:pPr>
      <w:rPr>
        <w:rFonts w:hint="default"/>
        <w:b/>
      </w:rPr>
    </w:lvl>
    <w:lvl w:ilvl="2">
      <w:start w:val="1"/>
      <w:numFmt w:val="decimal"/>
      <w:lvlText w:val="%3."/>
      <w:lvlJc w:val="left"/>
      <w:pPr>
        <w:tabs>
          <w:tab w:val="num" w:pos="2340"/>
        </w:tabs>
        <w:ind w:left="2340" w:hanging="720"/>
      </w:pPr>
      <w:rPr>
        <w:rFonts w:hint="default"/>
        <w:b w:val="0"/>
      </w:rPr>
    </w:lvl>
    <w:lvl w:ilvl="3">
      <w:start w:val="1"/>
      <w:numFmt w:val="decimal"/>
      <w:lvlRestart w:val="0"/>
      <w:lvlText w:val="%4."/>
      <w:lvlJc w:val="left"/>
      <w:pPr>
        <w:tabs>
          <w:tab w:val="num" w:pos="1276"/>
        </w:tabs>
        <w:ind w:left="142" w:firstLine="284"/>
      </w:pPr>
      <w:rPr>
        <w:b w:val="0"/>
        <w:color w:val="auto"/>
        <w:sz w:val="20"/>
        <w:szCs w:val="20"/>
      </w:rPr>
    </w:lvl>
    <w:lvl w:ilvl="4">
      <w:start w:val="1"/>
      <w:numFmt w:val="decimal"/>
      <w:lvlText w:val="%4.%5."/>
      <w:lvlJc w:val="left"/>
      <w:pPr>
        <w:tabs>
          <w:tab w:val="num" w:pos="1418"/>
        </w:tabs>
        <w:ind w:left="284" w:firstLine="284"/>
      </w:pPr>
      <w:rPr>
        <w:sz w:val="20"/>
        <w:szCs w:val="20"/>
      </w:rPr>
    </w:lvl>
    <w:lvl w:ilvl="5">
      <w:start w:val="1"/>
      <w:numFmt w:val="decimal"/>
      <w:lvlText w:val="%4.%5.%6."/>
      <w:lvlJc w:val="left"/>
      <w:pPr>
        <w:tabs>
          <w:tab w:val="num" w:pos="1418"/>
        </w:tabs>
        <w:ind w:left="0" w:firstLine="284"/>
      </w:pPr>
      <w:rPr>
        <w:sz w:val="20"/>
        <w:szCs w:val="20"/>
      </w:rPr>
    </w:lvl>
    <w:lvl w:ilvl="6">
      <w:start w:val="1"/>
      <w:numFmt w:val="decimal"/>
      <w:lvlText w:val="%4.%5.%6.%7."/>
      <w:lvlJc w:val="left"/>
      <w:pPr>
        <w:tabs>
          <w:tab w:val="num" w:pos="1701"/>
        </w:tabs>
        <w:ind w:left="0" w:firstLine="284"/>
      </w:pPr>
    </w:lvl>
    <w:lvl w:ilvl="7">
      <w:start w:val="1"/>
      <w:numFmt w:val="decimal"/>
      <w:lvlText w:val="%1.%2.%3.%4.%5."/>
      <w:lvlJc w:val="left"/>
      <w:pPr>
        <w:tabs>
          <w:tab w:val="num" w:pos="4860"/>
        </w:tabs>
        <w:ind w:left="4860" w:hanging="1440"/>
      </w:pPr>
    </w:lvl>
    <w:lvl w:ilvl="8">
      <w:start w:val="1"/>
      <w:numFmt w:val="decimal"/>
      <w:lvlText w:val="%1.%2.%3.%4.%5.%6."/>
      <w:lvlJc w:val="left"/>
      <w:pPr>
        <w:tabs>
          <w:tab w:val="num" w:pos="5580"/>
        </w:tabs>
        <w:ind w:left="5580" w:hanging="1800"/>
      </w:pPr>
    </w:lvl>
  </w:abstractNum>
  <w:abstractNum w:abstractNumId="12" w15:restartNumberingAfterBreak="0">
    <w:nsid w:val="27DD0814"/>
    <w:multiLevelType w:val="multilevel"/>
    <w:tmpl w:val="0427001F"/>
    <w:lvl w:ilvl="0">
      <w:start w:val="1"/>
      <w:numFmt w:val="decimal"/>
      <w:lvlText w:val="%1."/>
      <w:lvlJc w:val="left"/>
      <w:pPr>
        <w:ind w:left="1211"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711009"/>
    <w:multiLevelType w:val="hybridMultilevel"/>
    <w:tmpl w:val="CFE40AE6"/>
    <w:lvl w:ilvl="0" w:tplc="AB8221D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AA12762"/>
    <w:multiLevelType w:val="hybridMultilevel"/>
    <w:tmpl w:val="4AD8D4A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2ACF02BA"/>
    <w:multiLevelType w:val="hybridMultilevel"/>
    <w:tmpl w:val="BD086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3A01A5"/>
    <w:multiLevelType w:val="hybridMultilevel"/>
    <w:tmpl w:val="AD727138"/>
    <w:lvl w:ilvl="0" w:tplc="7E12FDF2">
      <w:start w:val="1"/>
      <w:numFmt w:val="decimal"/>
      <w:lvlText w:val="%1."/>
      <w:lvlJc w:val="left"/>
      <w:pPr>
        <w:tabs>
          <w:tab w:val="num" w:pos="360"/>
        </w:tabs>
        <w:ind w:left="360" w:hanging="360"/>
      </w:pPr>
      <w:rPr>
        <w:rFonts w:ascii="Times New Roman" w:hAnsi="Times New Roman" w:cs="Times New Roman" w:hint="default"/>
        <w:b w:val="0"/>
        <w:i w:val="0"/>
      </w:rPr>
    </w:lvl>
    <w:lvl w:ilvl="1" w:tplc="0427000F">
      <w:start w:val="1"/>
      <w:numFmt w:val="decimal"/>
      <w:lvlText w:val="%2."/>
      <w:lvlJc w:val="left"/>
      <w:pPr>
        <w:tabs>
          <w:tab w:val="num" w:pos="1080"/>
        </w:tabs>
        <w:ind w:left="1080" w:hanging="360"/>
      </w:pPr>
      <w:rPr>
        <w:rFonts w:cs="Times New Roman" w:hint="default"/>
        <w:b w:val="0"/>
        <w:i w:val="0"/>
      </w:rPr>
    </w:lvl>
    <w:lvl w:ilvl="2" w:tplc="0427001B" w:tentative="1">
      <w:start w:val="1"/>
      <w:numFmt w:val="lowerRoman"/>
      <w:lvlText w:val="%3."/>
      <w:lvlJc w:val="right"/>
      <w:pPr>
        <w:tabs>
          <w:tab w:val="num" w:pos="1800"/>
        </w:tabs>
        <w:ind w:left="1800" w:hanging="180"/>
      </w:pPr>
      <w:rPr>
        <w:rFonts w:cs="Times New Roman"/>
      </w:rPr>
    </w:lvl>
    <w:lvl w:ilvl="3" w:tplc="0427000F" w:tentative="1">
      <w:start w:val="1"/>
      <w:numFmt w:val="decimal"/>
      <w:lvlText w:val="%4."/>
      <w:lvlJc w:val="left"/>
      <w:pPr>
        <w:tabs>
          <w:tab w:val="num" w:pos="2520"/>
        </w:tabs>
        <w:ind w:left="2520" w:hanging="360"/>
      </w:pPr>
      <w:rPr>
        <w:rFonts w:cs="Times New Roman"/>
      </w:rPr>
    </w:lvl>
    <w:lvl w:ilvl="4" w:tplc="04270019" w:tentative="1">
      <w:start w:val="1"/>
      <w:numFmt w:val="lowerLetter"/>
      <w:lvlText w:val="%5."/>
      <w:lvlJc w:val="left"/>
      <w:pPr>
        <w:tabs>
          <w:tab w:val="num" w:pos="3240"/>
        </w:tabs>
        <w:ind w:left="3240" w:hanging="360"/>
      </w:pPr>
      <w:rPr>
        <w:rFonts w:cs="Times New Roman"/>
      </w:rPr>
    </w:lvl>
    <w:lvl w:ilvl="5" w:tplc="0427001B" w:tentative="1">
      <w:start w:val="1"/>
      <w:numFmt w:val="lowerRoman"/>
      <w:lvlText w:val="%6."/>
      <w:lvlJc w:val="right"/>
      <w:pPr>
        <w:tabs>
          <w:tab w:val="num" w:pos="3960"/>
        </w:tabs>
        <w:ind w:left="3960" w:hanging="180"/>
      </w:pPr>
      <w:rPr>
        <w:rFonts w:cs="Times New Roman"/>
      </w:rPr>
    </w:lvl>
    <w:lvl w:ilvl="6" w:tplc="0427000F" w:tentative="1">
      <w:start w:val="1"/>
      <w:numFmt w:val="decimal"/>
      <w:lvlText w:val="%7."/>
      <w:lvlJc w:val="left"/>
      <w:pPr>
        <w:tabs>
          <w:tab w:val="num" w:pos="4680"/>
        </w:tabs>
        <w:ind w:left="4680" w:hanging="360"/>
      </w:pPr>
      <w:rPr>
        <w:rFonts w:cs="Times New Roman"/>
      </w:rPr>
    </w:lvl>
    <w:lvl w:ilvl="7" w:tplc="04270019" w:tentative="1">
      <w:start w:val="1"/>
      <w:numFmt w:val="lowerLetter"/>
      <w:lvlText w:val="%8."/>
      <w:lvlJc w:val="left"/>
      <w:pPr>
        <w:tabs>
          <w:tab w:val="num" w:pos="5400"/>
        </w:tabs>
        <w:ind w:left="5400" w:hanging="360"/>
      </w:pPr>
      <w:rPr>
        <w:rFonts w:cs="Times New Roman"/>
      </w:rPr>
    </w:lvl>
    <w:lvl w:ilvl="8" w:tplc="0427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2DBD583E"/>
    <w:multiLevelType w:val="multilevel"/>
    <w:tmpl w:val="6308C7D8"/>
    <w:lvl w:ilvl="0">
      <w:start w:val="1"/>
      <w:numFmt w:val="decimal"/>
      <w:lvlText w:val="%1."/>
      <w:lvlJc w:val="left"/>
      <w:pPr>
        <w:ind w:left="360" w:hanging="360"/>
      </w:pPr>
      <w:rPr>
        <w:b w:val="0"/>
      </w:rPr>
    </w:lvl>
    <w:lvl w:ilvl="1">
      <w:start w:val="1"/>
      <w:numFmt w:val="decimal"/>
      <w:lvlText w:val="%1.%2."/>
      <w:lvlJc w:val="left"/>
      <w:pPr>
        <w:ind w:left="1000" w:hanging="432"/>
      </w:pPr>
      <w:rPr>
        <w:rFonts w:ascii="Trebuchet MS" w:hAnsi="Trebuchet MS" w:hint="default"/>
        <w:b w:val="0"/>
        <w:bCs w:val="0"/>
        <w:strike w:val="0"/>
      </w:rPr>
    </w:lvl>
    <w:lvl w:ilvl="2">
      <w:start w:val="1"/>
      <w:numFmt w:val="decimal"/>
      <w:lvlText w:val="%1.%2.%3."/>
      <w:lvlJc w:val="left"/>
      <w:pPr>
        <w:ind w:left="220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07F3388"/>
    <w:multiLevelType w:val="hybridMultilevel"/>
    <w:tmpl w:val="FBE8B894"/>
    <w:lvl w:ilvl="0" w:tplc="EAE03E7A">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4F9629A"/>
    <w:multiLevelType w:val="multilevel"/>
    <w:tmpl w:val="3A460226"/>
    <w:lvl w:ilvl="0">
      <w:start w:val="11"/>
      <w:numFmt w:val="decimal"/>
      <w:lvlText w:val="%1."/>
      <w:lvlJc w:val="left"/>
      <w:pPr>
        <w:tabs>
          <w:tab w:val="num" w:pos="720"/>
        </w:tabs>
        <w:ind w:left="720" w:hanging="360"/>
      </w:pPr>
      <w:rPr>
        <w:rFonts w:cs="Times New Roman" w:hint="default"/>
      </w:rPr>
    </w:lvl>
    <w:lvl w:ilvl="1">
      <w:start w:val="1"/>
      <w:numFmt w:val="decimal"/>
      <w:lvlText w:val="%1.%2."/>
      <w:lvlJc w:val="left"/>
      <w:pPr>
        <w:tabs>
          <w:tab w:val="num" w:pos="1080"/>
        </w:tabs>
        <w:ind w:left="108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160"/>
        </w:tabs>
        <w:ind w:left="2160" w:hanging="1800"/>
      </w:pPr>
    </w:lvl>
  </w:abstractNum>
  <w:abstractNum w:abstractNumId="20" w15:restartNumberingAfterBreak="0">
    <w:nsid w:val="3507175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8F95DFB"/>
    <w:multiLevelType w:val="multilevel"/>
    <w:tmpl w:val="F39E8CA8"/>
    <w:lvl w:ilvl="0">
      <w:start w:val="1"/>
      <w:numFmt w:val="upperRoman"/>
      <w:lvlText w:val="%1."/>
      <w:lvlJc w:val="left"/>
      <w:pPr>
        <w:ind w:left="315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B241395"/>
    <w:multiLevelType w:val="hybridMultilevel"/>
    <w:tmpl w:val="BD086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1211F5"/>
    <w:multiLevelType w:val="multilevel"/>
    <w:tmpl w:val="DDE09E2A"/>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asciiTheme="minorHAnsi" w:hAnsiTheme="minorHAnsi" w:hint="default"/>
        <w:b w:val="0"/>
      </w:rPr>
    </w:lvl>
    <w:lvl w:ilvl="2">
      <w:start w:val="1"/>
      <w:numFmt w:val="decimal"/>
      <w:lvlText w:val="%1.%2.%3."/>
      <w:lvlJc w:val="left"/>
      <w:pPr>
        <w:ind w:left="1224" w:hanging="504"/>
      </w:pPr>
      <w:rPr>
        <w:rFonts w:asciiTheme="minorHAnsi" w:hAnsiTheme="minorHAnsi"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707BB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9CE1BA2"/>
    <w:multiLevelType w:val="multilevel"/>
    <w:tmpl w:val="BB36A65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170"/>
        </w:tabs>
        <w:ind w:left="1170" w:hanging="360"/>
      </w:pPr>
      <w:rPr>
        <w:rFonts w:cs="Times New Roman" w:hint="default"/>
      </w:rPr>
    </w:lvl>
    <w:lvl w:ilvl="2">
      <w:start w:val="1"/>
      <w:numFmt w:val="decimal"/>
      <w:lvlText w:val="%1.%2.%3."/>
      <w:lvlJc w:val="left"/>
      <w:pPr>
        <w:tabs>
          <w:tab w:val="num" w:pos="2340"/>
        </w:tabs>
        <w:ind w:left="2340" w:hanging="720"/>
      </w:pPr>
      <w:rPr>
        <w:rFonts w:cs="Times New Roman" w:hint="default"/>
      </w:rPr>
    </w:lvl>
    <w:lvl w:ilvl="3">
      <w:start w:val="1"/>
      <w:numFmt w:val="decimal"/>
      <w:lvlText w:val="%1.%2.%3.%4."/>
      <w:lvlJc w:val="left"/>
      <w:pPr>
        <w:tabs>
          <w:tab w:val="num" w:pos="3150"/>
        </w:tabs>
        <w:ind w:left="3150" w:hanging="720"/>
      </w:pPr>
      <w:rPr>
        <w:rFonts w:cs="Times New Roman" w:hint="default"/>
      </w:rPr>
    </w:lvl>
    <w:lvl w:ilvl="4">
      <w:start w:val="1"/>
      <w:numFmt w:val="decimal"/>
      <w:lvlText w:val="%1.%2.%3.%4.%5."/>
      <w:lvlJc w:val="left"/>
      <w:pPr>
        <w:tabs>
          <w:tab w:val="num" w:pos="4320"/>
        </w:tabs>
        <w:ind w:left="4320" w:hanging="1080"/>
      </w:pPr>
      <w:rPr>
        <w:rFonts w:cs="Times New Roman" w:hint="default"/>
      </w:rPr>
    </w:lvl>
    <w:lvl w:ilvl="5">
      <w:start w:val="1"/>
      <w:numFmt w:val="decimal"/>
      <w:lvlText w:val="%1.%2.%3.%4.%5.%6."/>
      <w:lvlJc w:val="left"/>
      <w:pPr>
        <w:tabs>
          <w:tab w:val="num" w:pos="5130"/>
        </w:tabs>
        <w:ind w:left="5130" w:hanging="1080"/>
      </w:pPr>
      <w:rPr>
        <w:rFonts w:cs="Times New Roman" w:hint="default"/>
      </w:rPr>
    </w:lvl>
    <w:lvl w:ilvl="6">
      <w:start w:val="1"/>
      <w:numFmt w:val="decimal"/>
      <w:lvlText w:val="%1.%2.%3.%4.%5.%6.%7."/>
      <w:lvlJc w:val="left"/>
      <w:pPr>
        <w:tabs>
          <w:tab w:val="num" w:pos="6300"/>
        </w:tabs>
        <w:ind w:left="6300" w:hanging="1440"/>
      </w:pPr>
      <w:rPr>
        <w:rFonts w:cs="Times New Roman" w:hint="default"/>
      </w:rPr>
    </w:lvl>
    <w:lvl w:ilvl="7">
      <w:start w:val="1"/>
      <w:numFmt w:val="decimal"/>
      <w:lvlText w:val="%1.%2.%3.%4.%5.%6.%7.%8."/>
      <w:lvlJc w:val="left"/>
      <w:pPr>
        <w:tabs>
          <w:tab w:val="num" w:pos="7110"/>
        </w:tabs>
        <w:ind w:left="7110" w:hanging="1440"/>
      </w:pPr>
      <w:rPr>
        <w:rFonts w:cs="Times New Roman" w:hint="default"/>
      </w:rPr>
    </w:lvl>
    <w:lvl w:ilvl="8">
      <w:start w:val="1"/>
      <w:numFmt w:val="decimal"/>
      <w:lvlText w:val="%1.%2.%3.%4.%5.%6.%7.%8.%9."/>
      <w:lvlJc w:val="left"/>
      <w:pPr>
        <w:tabs>
          <w:tab w:val="num" w:pos="8280"/>
        </w:tabs>
        <w:ind w:left="8280" w:hanging="1800"/>
      </w:pPr>
      <w:rPr>
        <w:rFonts w:cs="Times New Roman" w:hint="default"/>
      </w:rPr>
    </w:lvl>
  </w:abstractNum>
  <w:abstractNum w:abstractNumId="26" w15:restartNumberingAfterBreak="0">
    <w:nsid w:val="532E5215"/>
    <w:multiLevelType w:val="hybridMultilevel"/>
    <w:tmpl w:val="7208F89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54EE7F26"/>
    <w:multiLevelType w:val="hybridMultilevel"/>
    <w:tmpl w:val="D5CA3F48"/>
    <w:lvl w:ilvl="0" w:tplc="0427000F">
      <w:start w:val="42"/>
      <w:numFmt w:val="decimal"/>
      <w:lvlText w:val="%1."/>
      <w:lvlJc w:val="left"/>
      <w:pPr>
        <w:tabs>
          <w:tab w:val="num" w:pos="720"/>
        </w:tabs>
        <w:ind w:left="720" w:hanging="360"/>
      </w:pPr>
      <w:rPr>
        <w:rFonts w:cs="Times New Roman" w:hint="default"/>
      </w:rPr>
    </w:lvl>
    <w:lvl w:ilvl="1" w:tplc="04270019">
      <w:start w:val="1"/>
      <w:numFmt w:val="lowerLetter"/>
      <w:lvlText w:val="%2."/>
      <w:lvlJc w:val="left"/>
      <w:pPr>
        <w:tabs>
          <w:tab w:val="num" w:pos="1440"/>
        </w:tabs>
        <w:ind w:left="1440" w:hanging="360"/>
      </w:pPr>
      <w:rPr>
        <w:rFonts w:cs="Times New Roman"/>
      </w:rPr>
    </w:lvl>
    <w:lvl w:ilvl="2" w:tplc="0427001B">
      <w:start w:val="1"/>
      <w:numFmt w:val="lowerRoman"/>
      <w:lvlText w:val="%3."/>
      <w:lvlJc w:val="right"/>
      <w:pPr>
        <w:tabs>
          <w:tab w:val="num" w:pos="2160"/>
        </w:tabs>
        <w:ind w:left="2160" w:hanging="180"/>
      </w:pPr>
      <w:rPr>
        <w:rFonts w:cs="Times New Roman"/>
      </w:rPr>
    </w:lvl>
    <w:lvl w:ilvl="3" w:tplc="0427000F">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CD40D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39C31E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755310"/>
    <w:multiLevelType w:val="multilevel"/>
    <w:tmpl w:val="C1B4CA8A"/>
    <w:lvl w:ilvl="0">
      <w:start w:val="40"/>
      <w:numFmt w:val="decimal"/>
      <w:lvlText w:val="%1."/>
      <w:lvlJc w:val="left"/>
      <w:pPr>
        <w:tabs>
          <w:tab w:val="num" w:pos="720"/>
        </w:tabs>
        <w:ind w:left="720" w:hanging="360"/>
      </w:pPr>
      <w:rPr>
        <w:rFonts w:cs="Times New Roman" w:hint="default"/>
      </w:rPr>
    </w:lvl>
    <w:lvl w:ilvl="1">
      <w:start w:val="2"/>
      <w:numFmt w:val="decimal"/>
      <w:lvlText w:val="%1.%2."/>
      <w:lvlJc w:val="left"/>
      <w:pPr>
        <w:tabs>
          <w:tab w:val="num" w:pos="1080"/>
        </w:tabs>
        <w:ind w:left="108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160"/>
        </w:tabs>
        <w:ind w:left="2160" w:hanging="1800"/>
      </w:pPr>
    </w:lvl>
  </w:abstractNum>
  <w:abstractNum w:abstractNumId="31" w15:restartNumberingAfterBreak="0">
    <w:nsid w:val="6C513E3B"/>
    <w:multiLevelType w:val="hybridMultilevel"/>
    <w:tmpl w:val="8F2C27BE"/>
    <w:lvl w:ilvl="0" w:tplc="4BD6DE8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DD8434C"/>
    <w:multiLevelType w:val="multilevel"/>
    <w:tmpl w:val="65A277A8"/>
    <w:lvl w:ilvl="0">
      <w:start w:val="1"/>
      <w:numFmt w:val="decimal"/>
      <w:lvlText w:val="%1."/>
      <w:lvlJc w:val="left"/>
      <w:pPr>
        <w:tabs>
          <w:tab w:val="num" w:pos="360"/>
        </w:tabs>
        <w:ind w:left="360" w:hanging="360"/>
      </w:pPr>
      <w:rPr>
        <w:rFonts w:hint="default"/>
      </w:rPr>
    </w:lvl>
    <w:lvl w:ilvl="1">
      <w:start w:val="18"/>
      <w:numFmt w:val="decimal"/>
      <w:lvlText w:val="%2."/>
      <w:lvlJc w:val="left"/>
      <w:pPr>
        <w:tabs>
          <w:tab w:val="num" w:pos="928"/>
        </w:tabs>
        <w:ind w:left="928" w:hanging="360"/>
      </w:pPr>
      <w:rPr>
        <w:rFonts w:cs="Times New Roman" w:hint="default"/>
      </w:rPr>
    </w:lvl>
    <w:lvl w:ilvl="2">
      <w:start w:val="1"/>
      <w:numFmt w:val="decimal"/>
      <w:lvlText w:val="1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1505781"/>
    <w:multiLevelType w:val="multilevel"/>
    <w:tmpl w:val="0427001F"/>
    <w:lvl w:ilvl="0">
      <w:start w:val="1"/>
      <w:numFmt w:val="decimal"/>
      <w:lvlText w:val="%1."/>
      <w:lvlJc w:val="left"/>
      <w:pPr>
        <w:ind w:left="1211"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3C8029C"/>
    <w:multiLevelType w:val="hybridMultilevel"/>
    <w:tmpl w:val="B2503B46"/>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5" w15:restartNumberingAfterBreak="0">
    <w:nsid w:val="7674084A"/>
    <w:multiLevelType w:val="multilevel"/>
    <w:tmpl w:val="577238B8"/>
    <w:lvl w:ilvl="0">
      <w:start w:val="4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128713131">
    <w:abstractNumId w:val="17"/>
  </w:num>
  <w:num w:numId="2" w16cid:durableId="2089112825">
    <w:abstractNumId w:val="21"/>
  </w:num>
  <w:num w:numId="3" w16cid:durableId="1580557851">
    <w:abstractNumId w:val="19"/>
  </w:num>
  <w:num w:numId="4" w16cid:durableId="1556163746">
    <w:abstractNumId w:val="7"/>
  </w:num>
  <w:num w:numId="5" w16cid:durableId="1856654240">
    <w:abstractNumId w:val="32"/>
  </w:num>
  <w:num w:numId="6" w16cid:durableId="1725331221">
    <w:abstractNumId w:val="30"/>
  </w:num>
  <w:num w:numId="7" w16cid:durableId="868567731">
    <w:abstractNumId w:val="27"/>
  </w:num>
  <w:num w:numId="8" w16cid:durableId="1719166333">
    <w:abstractNumId w:val="35"/>
  </w:num>
  <w:num w:numId="9" w16cid:durableId="1487284847">
    <w:abstractNumId w:val="34"/>
  </w:num>
  <w:num w:numId="10" w16cid:durableId="436943618">
    <w:abstractNumId w:val="33"/>
  </w:num>
  <w:num w:numId="11" w16cid:durableId="2017999937">
    <w:abstractNumId w:val="12"/>
  </w:num>
  <w:num w:numId="12" w16cid:durableId="838539447">
    <w:abstractNumId w:val="1"/>
  </w:num>
  <w:num w:numId="13" w16cid:durableId="83582">
    <w:abstractNumId w:val="16"/>
  </w:num>
  <w:num w:numId="14" w16cid:durableId="214701342">
    <w:abstractNumId w:val="9"/>
  </w:num>
  <w:num w:numId="15" w16cid:durableId="1059866055">
    <w:abstractNumId w:val="25"/>
  </w:num>
  <w:num w:numId="16" w16cid:durableId="1282959989">
    <w:abstractNumId w:val="8"/>
  </w:num>
  <w:num w:numId="17" w16cid:durableId="772241337">
    <w:abstractNumId w:val="29"/>
  </w:num>
  <w:num w:numId="18" w16cid:durableId="1564023620">
    <w:abstractNumId w:val="2"/>
  </w:num>
  <w:num w:numId="19" w16cid:durableId="126243111">
    <w:abstractNumId w:val="28"/>
  </w:num>
  <w:num w:numId="20" w16cid:durableId="1350716791">
    <w:abstractNumId w:val="13"/>
  </w:num>
  <w:num w:numId="21" w16cid:durableId="535049131">
    <w:abstractNumId w:val="24"/>
  </w:num>
  <w:num w:numId="22" w16cid:durableId="1938710428">
    <w:abstractNumId w:val="20"/>
  </w:num>
  <w:num w:numId="23" w16cid:durableId="1024483152">
    <w:abstractNumId w:val="0"/>
  </w:num>
  <w:num w:numId="24" w16cid:durableId="1771923605">
    <w:abstractNumId w:val="26"/>
  </w:num>
  <w:num w:numId="25" w16cid:durableId="979968219">
    <w:abstractNumId w:val="18"/>
  </w:num>
  <w:num w:numId="26" w16cid:durableId="1458647517">
    <w:abstractNumId w:val="14"/>
  </w:num>
  <w:num w:numId="27" w16cid:durableId="110901201">
    <w:abstractNumId w:val="23"/>
  </w:num>
  <w:num w:numId="28" w16cid:durableId="1670938027">
    <w:abstractNumId w:val="4"/>
  </w:num>
  <w:num w:numId="29" w16cid:durableId="842008989">
    <w:abstractNumId w:val="5"/>
  </w:num>
  <w:num w:numId="30" w16cid:durableId="1948921856">
    <w:abstractNumId w:val="15"/>
  </w:num>
  <w:num w:numId="31" w16cid:durableId="783421534">
    <w:abstractNumId w:val="22"/>
  </w:num>
  <w:num w:numId="32" w16cid:durableId="358898468">
    <w:abstractNumId w:val="31"/>
  </w:num>
  <w:num w:numId="33" w16cid:durableId="911743092">
    <w:abstractNumId w:val="6"/>
    <w:lvlOverride w:ilvl="0">
      <w:lvl w:ilvl="0">
        <w:start w:val="1"/>
        <w:numFmt w:val="upperRoman"/>
        <w:lvlText w:val="%1."/>
        <w:lvlJc w:val="left"/>
        <w:pPr>
          <w:tabs>
            <w:tab w:val="num" w:pos="1080"/>
          </w:tabs>
          <w:ind w:left="1080" w:hanging="360"/>
        </w:pPr>
        <w:rPr>
          <w:rFonts w:ascii="Times New Roman" w:eastAsia="Times New Roman" w:hAnsi="Times New Roman" w:cs="Times New Roman" w:hint="default"/>
          <w:b w:val="0"/>
          <w:sz w:val="24"/>
          <w:szCs w:val="24"/>
        </w:rPr>
      </w:lvl>
    </w:lvlOverride>
    <w:lvlOverride w:ilvl="1">
      <w:lvl w:ilvl="1">
        <w:start w:val="1"/>
        <w:numFmt w:val="upperRoman"/>
        <w:suff w:val="space"/>
        <w:lvlText w:val="%2."/>
        <w:lvlJc w:val="right"/>
        <w:pPr>
          <w:ind w:left="1500" w:hanging="420"/>
        </w:pPr>
        <w:rPr>
          <w:rFonts w:hint="default"/>
          <w:b/>
        </w:rPr>
      </w:lvl>
    </w:lvlOverride>
    <w:lvlOverride w:ilvl="2">
      <w:lvl w:ilvl="2">
        <w:start w:val="1"/>
        <w:numFmt w:val="decimal"/>
        <w:lvlText w:val="%3."/>
        <w:lvlJc w:val="left"/>
        <w:pPr>
          <w:tabs>
            <w:tab w:val="num" w:pos="2340"/>
          </w:tabs>
          <w:ind w:left="2340" w:hanging="720"/>
        </w:pPr>
        <w:rPr>
          <w:rFonts w:hint="default"/>
          <w:b w:val="0"/>
        </w:rPr>
      </w:lvl>
    </w:lvlOverride>
    <w:lvlOverride w:ilvl="3">
      <w:lvl w:ilvl="3">
        <w:start w:val="1"/>
        <w:numFmt w:val="decimal"/>
        <w:lvlRestart w:val="0"/>
        <w:isLgl/>
        <w:suff w:val="space"/>
        <w:lvlText w:val="%4."/>
        <w:lvlJc w:val="left"/>
        <w:pPr>
          <w:ind w:left="142" w:firstLine="284"/>
        </w:pPr>
        <w:rPr>
          <w:rFonts w:ascii="Trebuchet MS" w:hAnsi="Trebuchet MS" w:cs="Times New Roman" w:hint="default"/>
          <w:b w:val="0"/>
          <w:i w:val="0"/>
          <w:color w:val="auto"/>
          <w:sz w:val="20"/>
          <w:szCs w:val="20"/>
        </w:rPr>
      </w:lvl>
    </w:lvlOverride>
    <w:lvlOverride w:ilvl="4">
      <w:lvl w:ilvl="4">
        <w:start w:val="1"/>
        <w:numFmt w:val="decimal"/>
        <w:isLgl/>
        <w:suff w:val="space"/>
        <w:lvlText w:val="%4.%5."/>
        <w:lvlJc w:val="left"/>
        <w:pPr>
          <w:ind w:left="284" w:firstLine="284"/>
        </w:pPr>
        <w:rPr>
          <w:rFonts w:hint="default"/>
          <w:sz w:val="20"/>
          <w:szCs w:val="20"/>
        </w:rPr>
      </w:lvl>
    </w:lvlOverride>
    <w:lvlOverride w:ilvl="5">
      <w:lvl w:ilvl="5">
        <w:start w:val="1"/>
        <w:numFmt w:val="decimal"/>
        <w:isLgl/>
        <w:lvlText w:val="%4.%5.%6."/>
        <w:lvlJc w:val="left"/>
        <w:pPr>
          <w:tabs>
            <w:tab w:val="num" w:pos="1418"/>
          </w:tabs>
          <w:ind w:left="0" w:firstLine="284"/>
        </w:pPr>
        <w:rPr>
          <w:rFonts w:hint="default"/>
          <w:sz w:val="20"/>
          <w:szCs w:val="20"/>
        </w:rPr>
      </w:lvl>
    </w:lvlOverride>
    <w:lvlOverride w:ilvl="6">
      <w:lvl w:ilvl="6">
        <w:start w:val="1"/>
        <w:numFmt w:val="decimal"/>
        <w:isLgl/>
        <w:lvlText w:val="%4.%5.%6.%7."/>
        <w:lvlJc w:val="left"/>
        <w:pPr>
          <w:tabs>
            <w:tab w:val="num" w:pos="1701"/>
          </w:tabs>
          <w:ind w:left="0" w:firstLine="284"/>
        </w:pPr>
        <w:rPr>
          <w:rFonts w:hint="default"/>
        </w:rPr>
      </w:lvl>
    </w:lvlOverride>
    <w:lvlOverride w:ilvl="7">
      <w:lvl w:ilvl="7">
        <w:start w:val="1"/>
        <w:numFmt w:val="decimal"/>
        <w:isLgl/>
        <w:lvlText w:val="%1.%2.%3.%4.%5."/>
        <w:lvlJc w:val="left"/>
        <w:pPr>
          <w:tabs>
            <w:tab w:val="num" w:pos="4860"/>
          </w:tabs>
          <w:ind w:left="4860" w:hanging="1440"/>
        </w:pPr>
        <w:rPr>
          <w:rFonts w:hint="default"/>
        </w:rPr>
      </w:lvl>
    </w:lvlOverride>
    <w:lvlOverride w:ilvl="8">
      <w:lvl w:ilvl="8">
        <w:start w:val="1"/>
        <w:numFmt w:val="decimal"/>
        <w:isLgl/>
        <w:lvlText w:val="%1.%2.%3.%4.%5.%6."/>
        <w:lvlJc w:val="left"/>
        <w:pPr>
          <w:tabs>
            <w:tab w:val="num" w:pos="5580"/>
          </w:tabs>
          <w:ind w:left="5580" w:hanging="1800"/>
        </w:pPr>
        <w:rPr>
          <w:rFonts w:hint="default"/>
        </w:rPr>
      </w:lvl>
    </w:lvlOverride>
  </w:num>
  <w:num w:numId="34" w16cid:durableId="1551914574">
    <w:abstractNumId w:val="11"/>
  </w:num>
  <w:num w:numId="35" w16cid:durableId="1442796390">
    <w:abstractNumId w:val="10"/>
  </w:num>
  <w:num w:numId="36" w16cid:durableId="960721402">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ntas Kriščeliūnas">
    <w15:presenceInfo w15:providerId="AD" w15:userId="S::Mantas.Krisceliunas@litgrid.eu::1839c3ad-a5a2-4e11-a403-70034761a4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68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B49"/>
    <w:rsid w:val="000009F6"/>
    <w:rsid w:val="00003F53"/>
    <w:rsid w:val="0000708E"/>
    <w:rsid w:val="000074E9"/>
    <w:rsid w:val="0001333D"/>
    <w:rsid w:val="00015133"/>
    <w:rsid w:val="00015FEB"/>
    <w:rsid w:val="00020A75"/>
    <w:rsid w:val="000215A7"/>
    <w:rsid w:val="00024BCD"/>
    <w:rsid w:val="000308DB"/>
    <w:rsid w:val="00032DB1"/>
    <w:rsid w:val="00035AD7"/>
    <w:rsid w:val="00052FB9"/>
    <w:rsid w:val="000537DC"/>
    <w:rsid w:val="00055CEA"/>
    <w:rsid w:val="00057D88"/>
    <w:rsid w:val="00064AC1"/>
    <w:rsid w:val="00067976"/>
    <w:rsid w:val="00074587"/>
    <w:rsid w:val="00082B92"/>
    <w:rsid w:val="000832D3"/>
    <w:rsid w:val="00084FBE"/>
    <w:rsid w:val="00086264"/>
    <w:rsid w:val="00090871"/>
    <w:rsid w:val="00092BD8"/>
    <w:rsid w:val="00093631"/>
    <w:rsid w:val="000938AF"/>
    <w:rsid w:val="000A44CF"/>
    <w:rsid w:val="000B0281"/>
    <w:rsid w:val="000B05ED"/>
    <w:rsid w:val="000B66F3"/>
    <w:rsid w:val="000B6E32"/>
    <w:rsid w:val="000C39CF"/>
    <w:rsid w:val="000D0575"/>
    <w:rsid w:val="000D15AD"/>
    <w:rsid w:val="000D2081"/>
    <w:rsid w:val="000D7648"/>
    <w:rsid w:val="000D7858"/>
    <w:rsid w:val="000D7D78"/>
    <w:rsid w:val="000E3A39"/>
    <w:rsid w:val="000E60BC"/>
    <w:rsid w:val="000E70B4"/>
    <w:rsid w:val="000F5034"/>
    <w:rsid w:val="001028BA"/>
    <w:rsid w:val="001060C5"/>
    <w:rsid w:val="00110A78"/>
    <w:rsid w:val="00115F33"/>
    <w:rsid w:val="00121578"/>
    <w:rsid w:val="00124648"/>
    <w:rsid w:val="00125C1B"/>
    <w:rsid w:val="00127CC9"/>
    <w:rsid w:val="00131DA3"/>
    <w:rsid w:val="00134ABC"/>
    <w:rsid w:val="001358AE"/>
    <w:rsid w:val="00137374"/>
    <w:rsid w:val="00142F47"/>
    <w:rsid w:val="00143D0E"/>
    <w:rsid w:val="00145003"/>
    <w:rsid w:val="001524C5"/>
    <w:rsid w:val="0015337A"/>
    <w:rsid w:val="00153E4B"/>
    <w:rsid w:val="00156C49"/>
    <w:rsid w:val="00164E89"/>
    <w:rsid w:val="00165A8C"/>
    <w:rsid w:val="0017067B"/>
    <w:rsid w:val="00171254"/>
    <w:rsid w:val="00186A37"/>
    <w:rsid w:val="00186A99"/>
    <w:rsid w:val="00186FA0"/>
    <w:rsid w:val="0019404F"/>
    <w:rsid w:val="00194A0D"/>
    <w:rsid w:val="00194CAB"/>
    <w:rsid w:val="001975CF"/>
    <w:rsid w:val="001A0107"/>
    <w:rsid w:val="001A6447"/>
    <w:rsid w:val="001A6C78"/>
    <w:rsid w:val="001B2148"/>
    <w:rsid w:val="001B53EF"/>
    <w:rsid w:val="001B6375"/>
    <w:rsid w:val="001C2FCB"/>
    <w:rsid w:val="001C4143"/>
    <w:rsid w:val="001D609F"/>
    <w:rsid w:val="001E3B0C"/>
    <w:rsid w:val="001F0878"/>
    <w:rsid w:val="001F0969"/>
    <w:rsid w:val="001F5123"/>
    <w:rsid w:val="001F6B3E"/>
    <w:rsid w:val="001F7B38"/>
    <w:rsid w:val="00203536"/>
    <w:rsid w:val="002052A5"/>
    <w:rsid w:val="002079A7"/>
    <w:rsid w:val="002123FC"/>
    <w:rsid w:val="00212CF8"/>
    <w:rsid w:val="00220210"/>
    <w:rsid w:val="002241AB"/>
    <w:rsid w:val="002262A0"/>
    <w:rsid w:val="00226876"/>
    <w:rsid w:val="00226C2B"/>
    <w:rsid w:val="002306B2"/>
    <w:rsid w:val="0023387F"/>
    <w:rsid w:val="00233EAF"/>
    <w:rsid w:val="00233F9E"/>
    <w:rsid w:val="002417E6"/>
    <w:rsid w:val="00241C8C"/>
    <w:rsid w:val="00243974"/>
    <w:rsid w:val="00243D4E"/>
    <w:rsid w:val="00244920"/>
    <w:rsid w:val="00250BE7"/>
    <w:rsid w:val="00261E15"/>
    <w:rsid w:val="00273897"/>
    <w:rsid w:val="00275D9A"/>
    <w:rsid w:val="00281554"/>
    <w:rsid w:val="00281DA0"/>
    <w:rsid w:val="002834F4"/>
    <w:rsid w:val="00283915"/>
    <w:rsid w:val="00287278"/>
    <w:rsid w:val="00291BCF"/>
    <w:rsid w:val="002A163C"/>
    <w:rsid w:val="002A1D2A"/>
    <w:rsid w:val="002A51EE"/>
    <w:rsid w:val="002A6251"/>
    <w:rsid w:val="002A62A2"/>
    <w:rsid w:val="002B3709"/>
    <w:rsid w:val="002B3C4B"/>
    <w:rsid w:val="002B4273"/>
    <w:rsid w:val="002B5D8D"/>
    <w:rsid w:val="002B7419"/>
    <w:rsid w:val="002B79E1"/>
    <w:rsid w:val="002B7CA3"/>
    <w:rsid w:val="002C027F"/>
    <w:rsid w:val="002C50D7"/>
    <w:rsid w:val="002C5FD4"/>
    <w:rsid w:val="002C66EF"/>
    <w:rsid w:val="002D427D"/>
    <w:rsid w:val="002F5B2C"/>
    <w:rsid w:val="002F7273"/>
    <w:rsid w:val="00300667"/>
    <w:rsid w:val="003006B3"/>
    <w:rsid w:val="003017E7"/>
    <w:rsid w:val="00303EBB"/>
    <w:rsid w:val="0030674A"/>
    <w:rsid w:val="00307973"/>
    <w:rsid w:val="00307B88"/>
    <w:rsid w:val="00310B8D"/>
    <w:rsid w:val="0031560F"/>
    <w:rsid w:val="00315B77"/>
    <w:rsid w:val="003167D4"/>
    <w:rsid w:val="003207B3"/>
    <w:rsid w:val="00323FFF"/>
    <w:rsid w:val="00325D01"/>
    <w:rsid w:val="00325D9F"/>
    <w:rsid w:val="00326813"/>
    <w:rsid w:val="00326FDB"/>
    <w:rsid w:val="00327F77"/>
    <w:rsid w:val="00330D66"/>
    <w:rsid w:val="0033334E"/>
    <w:rsid w:val="00336404"/>
    <w:rsid w:val="00336451"/>
    <w:rsid w:val="003367B8"/>
    <w:rsid w:val="00336F84"/>
    <w:rsid w:val="00340CA5"/>
    <w:rsid w:val="00352195"/>
    <w:rsid w:val="00360B4F"/>
    <w:rsid w:val="00362D8F"/>
    <w:rsid w:val="003635B9"/>
    <w:rsid w:val="00367D3E"/>
    <w:rsid w:val="00370852"/>
    <w:rsid w:val="00370C96"/>
    <w:rsid w:val="003725B0"/>
    <w:rsid w:val="003800E7"/>
    <w:rsid w:val="00380B6D"/>
    <w:rsid w:val="0038271E"/>
    <w:rsid w:val="00382FF1"/>
    <w:rsid w:val="0038428A"/>
    <w:rsid w:val="00384B0F"/>
    <w:rsid w:val="003933AA"/>
    <w:rsid w:val="003936E6"/>
    <w:rsid w:val="00395AE6"/>
    <w:rsid w:val="003A50DF"/>
    <w:rsid w:val="003A573E"/>
    <w:rsid w:val="003A7A66"/>
    <w:rsid w:val="003B0F56"/>
    <w:rsid w:val="003B16F5"/>
    <w:rsid w:val="003B3610"/>
    <w:rsid w:val="003B3E57"/>
    <w:rsid w:val="003B58D3"/>
    <w:rsid w:val="003C7271"/>
    <w:rsid w:val="003C7B12"/>
    <w:rsid w:val="003D06D3"/>
    <w:rsid w:val="003D23A7"/>
    <w:rsid w:val="003D5CE0"/>
    <w:rsid w:val="003D7951"/>
    <w:rsid w:val="003D7DD8"/>
    <w:rsid w:val="003E2E2C"/>
    <w:rsid w:val="003F0263"/>
    <w:rsid w:val="003F22F7"/>
    <w:rsid w:val="003F61C5"/>
    <w:rsid w:val="0040776E"/>
    <w:rsid w:val="00413437"/>
    <w:rsid w:val="004211D5"/>
    <w:rsid w:val="00421872"/>
    <w:rsid w:val="004273D7"/>
    <w:rsid w:val="00430384"/>
    <w:rsid w:val="00430DC0"/>
    <w:rsid w:val="00432786"/>
    <w:rsid w:val="0043285C"/>
    <w:rsid w:val="00432C61"/>
    <w:rsid w:val="00443BFD"/>
    <w:rsid w:val="00445BD3"/>
    <w:rsid w:val="0045172B"/>
    <w:rsid w:val="00452D9C"/>
    <w:rsid w:val="00453A78"/>
    <w:rsid w:val="0045695F"/>
    <w:rsid w:val="00457CEA"/>
    <w:rsid w:val="0046172E"/>
    <w:rsid w:val="00465C97"/>
    <w:rsid w:val="00470803"/>
    <w:rsid w:val="00471336"/>
    <w:rsid w:val="0047560D"/>
    <w:rsid w:val="00482D22"/>
    <w:rsid w:val="00484840"/>
    <w:rsid w:val="004921BB"/>
    <w:rsid w:val="00497E18"/>
    <w:rsid w:val="004A1032"/>
    <w:rsid w:val="004A4A60"/>
    <w:rsid w:val="004A60AD"/>
    <w:rsid w:val="004B0E3B"/>
    <w:rsid w:val="004B256D"/>
    <w:rsid w:val="004B6DF9"/>
    <w:rsid w:val="004B73AD"/>
    <w:rsid w:val="004C15C4"/>
    <w:rsid w:val="004D6877"/>
    <w:rsid w:val="004E0AB2"/>
    <w:rsid w:val="004E3575"/>
    <w:rsid w:val="004F0C81"/>
    <w:rsid w:val="004F0F1C"/>
    <w:rsid w:val="004F14F0"/>
    <w:rsid w:val="004F256A"/>
    <w:rsid w:val="00502566"/>
    <w:rsid w:val="00505779"/>
    <w:rsid w:val="0050651B"/>
    <w:rsid w:val="005079B4"/>
    <w:rsid w:val="005161FC"/>
    <w:rsid w:val="00516585"/>
    <w:rsid w:val="0052250C"/>
    <w:rsid w:val="00530110"/>
    <w:rsid w:val="00536D76"/>
    <w:rsid w:val="00540AA7"/>
    <w:rsid w:val="005441E5"/>
    <w:rsid w:val="00546F67"/>
    <w:rsid w:val="00547039"/>
    <w:rsid w:val="00547283"/>
    <w:rsid w:val="00547380"/>
    <w:rsid w:val="0055624D"/>
    <w:rsid w:val="0055669B"/>
    <w:rsid w:val="00561676"/>
    <w:rsid w:val="00562811"/>
    <w:rsid w:val="00562A87"/>
    <w:rsid w:val="00591696"/>
    <w:rsid w:val="0059323F"/>
    <w:rsid w:val="005A097C"/>
    <w:rsid w:val="005A09A5"/>
    <w:rsid w:val="005A0F82"/>
    <w:rsid w:val="005A10A6"/>
    <w:rsid w:val="005A3D3F"/>
    <w:rsid w:val="005A7C94"/>
    <w:rsid w:val="005B16E3"/>
    <w:rsid w:val="005B3CD1"/>
    <w:rsid w:val="005B4758"/>
    <w:rsid w:val="005B4C90"/>
    <w:rsid w:val="005B56E3"/>
    <w:rsid w:val="005B6CE4"/>
    <w:rsid w:val="005C0B54"/>
    <w:rsid w:val="005C2EDC"/>
    <w:rsid w:val="005D00A8"/>
    <w:rsid w:val="005D57EB"/>
    <w:rsid w:val="005D62D5"/>
    <w:rsid w:val="005D73DA"/>
    <w:rsid w:val="005D748A"/>
    <w:rsid w:val="005E0B49"/>
    <w:rsid w:val="005E59EB"/>
    <w:rsid w:val="005F083C"/>
    <w:rsid w:val="005F16A9"/>
    <w:rsid w:val="0060058A"/>
    <w:rsid w:val="00601309"/>
    <w:rsid w:val="006155E6"/>
    <w:rsid w:val="00624DE5"/>
    <w:rsid w:val="00627CF1"/>
    <w:rsid w:val="00641E9F"/>
    <w:rsid w:val="00646C68"/>
    <w:rsid w:val="00646E87"/>
    <w:rsid w:val="0065084F"/>
    <w:rsid w:val="00650ADF"/>
    <w:rsid w:val="00650FFF"/>
    <w:rsid w:val="00654AD8"/>
    <w:rsid w:val="00657499"/>
    <w:rsid w:val="00657C52"/>
    <w:rsid w:val="00662DAC"/>
    <w:rsid w:val="00667027"/>
    <w:rsid w:val="006706CE"/>
    <w:rsid w:val="00670F6E"/>
    <w:rsid w:val="00673093"/>
    <w:rsid w:val="00674342"/>
    <w:rsid w:val="00680A51"/>
    <w:rsid w:val="00680C61"/>
    <w:rsid w:val="00686E09"/>
    <w:rsid w:val="00691005"/>
    <w:rsid w:val="00693A77"/>
    <w:rsid w:val="006A35F0"/>
    <w:rsid w:val="006A38D9"/>
    <w:rsid w:val="006A5A31"/>
    <w:rsid w:val="006A5B90"/>
    <w:rsid w:val="006B056A"/>
    <w:rsid w:val="006B1FF9"/>
    <w:rsid w:val="006C43C3"/>
    <w:rsid w:val="006D5A00"/>
    <w:rsid w:val="006E3037"/>
    <w:rsid w:val="006E4574"/>
    <w:rsid w:val="006E67A3"/>
    <w:rsid w:val="006E7317"/>
    <w:rsid w:val="006E7CC6"/>
    <w:rsid w:val="006F0577"/>
    <w:rsid w:val="0070191D"/>
    <w:rsid w:val="00702EE5"/>
    <w:rsid w:val="00705E5F"/>
    <w:rsid w:val="00720E64"/>
    <w:rsid w:val="00721A39"/>
    <w:rsid w:val="00722B89"/>
    <w:rsid w:val="0072616B"/>
    <w:rsid w:val="007401F2"/>
    <w:rsid w:val="007411A2"/>
    <w:rsid w:val="0074476A"/>
    <w:rsid w:val="00744F98"/>
    <w:rsid w:val="007553C8"/>
    <w:rsid w:val="00757740"/>
    <w:rsid w:val="00761887"/>
    <w:rsid w:val="00765D2D"/>
    <w:rsid w:val="00771432"/>
    <w:rsid w:val="00773595"/>
    <w:rsid w:val="007848EC"/>
    <w:rsid w:val="007879A4"/>
    <w:rsid w:val="007903F1"/>
    <w:rsid w:val="00790CC1"/>
    <w:rsid w:val="0079190D"/>
    <w:rsid w:val="007A129D"/>
    <w:rsid w:val="007A271C"/>
    <w:rsid w:val="007C3461"/>
    <w:rsid w:val="007C40D2"/>
    <w:rsid w:val="007D5D20"/>
    <w:rsid w:val="007D69E2"/>
    <w:rsid w:val="007E2954"/>
    <w:rsid w:val="007F13E0"/>
    <w:rsid w:val="007F5775"/>
    <w:rsid w:val="00800943"/>
    <w:rsid w:val="00803DF5"/>
    <w:rsid w:val="00807C39"/>
    <w:rsid w:val="0081097B"/>
    <w:rsid w:val="00811D45"/>
    <w:rsid w:val="00814E6F"/>
    <w:rsid w:val="00815358"/>
    <w:rsid w:val="0082213F"/>
    <w:rsid w:val="00822F5A"/>
    <w:rsid w:val="0082363B"/>
    <w:rsid w:val="0083513A"/>
    <w:rsid w:val="00843816"/>
    <w:rsid w:val="00844283"/>
    <w:rsid w:val="00845D48"/>
    <w:rsid w:val="0085034D"/>
    <w:rsid w:val="00851249"/>
    <w:rsid w:val="00853A3E"/>
    <w:rsid w:val="00855980"/>
    <w:rsid w:val="00856D3F"/>
    <w:rsid w:val="00857654"/>
    <w:rsid w:val="00860926"/>
    <w:rsid w:val="0086281A"/>
    <w:rsid w:val="00862D3F"/>
    <w:rsid w:val="008636B9"/>
    <w:rsid w:val="00865847"/>
    <w:rsid w:val="0086635F"/>
    <w:rsid w:val="008663E0"/>
    <w:rsid w:val="00871436"/>
    <w:rsid w:val="008721A5"/>
    <w:rsid w:val="00881C69"/>
    <w:rsid w:val="00883CCD"/>
    <w:rsid w:val="00887660"/>
    <w:rsid w:val="00890C56"/>
    <w:rsid w:val="00897417"/>
    <w:rsid w:val="008A02CC"/>
    <w:rsid w:val="008A5B30"/>
    <w:rsid w:val="008A7989"/>
    <w:rsid w:val="008B1D4E"/>
    <w:rsid w:val="008B4191"/>
    <w:rsid w:val="008C0098"/>
    <w:rsid w:val="008C2256"/>
    <w:rsid w:val="008C7279"/>
    <w:rsid w:val="008E0776"/>
    <w:rsid w:val="008E23BD"/>
    <w:rsid w:val="008E4322"/>
    <w:rsid w:val="008E5371"/>
    <w:rsid w:val="008F2543"/>
    <w:rsid w:val="008F35BC"/>
    <w:rsid w:val="008F46E7"/>
    <w:rsid w:val="008F4749"/>
    <w:rsid w:val="008F52F0"/>
    <w:rsid w:val="009013B9"/>
    <w:rsid w:val="00904FBA"/>
    <w:rsid w:val="00910404"/>
    <w:rsid w:val="00915FCE"/>
    <w:rsid w:val="00921770"/>
    <w:rsid w:val="00921A3D"/>
    <w:rsid w:val="0092427A"/>
    <w:rsid w:val="00926EB7"/>
    <w:rsid w:val="009326C6"/>
    <w:rsid w:val="00933423"/>
    <w:rsid w:val="009346B8"/>
    <w:rsid w:val="00941918"/>
    <w:rsid w:val="00943D31"/>
    <w:rsid w:val="00944D83"/>
    <w:rsid w:val="00945939"/>
    <w:rsid w:val="00946A5A"/>
    <w:rsid w:val="00952B04"/>
    <w:rsid w:val="00953C8B"/>
    <w:rsid w:val="00956760"/>
    <w:rsid w:val="00963D13"/>
    <w:rsid w:val="0096718F"/>
    <w:rsid w:val="00973A4E"/>
    <w:rsid w:val="009779FF"/>
    <w:rsid w:val="009808EC"/>
    <w:rsid w:val="00980A22"/>
    <w:rsid w:val="00987A5B"/>
    <w:rsid w:val="00993DFC"/>
    <w:rsid w:val="009970A6"/>
    <w:rsid w:val="009A02E5"/>
    <w:rsid w:val="009A4B22"/>
    <w:rsid w:val="009A6FB6"/>
    <w:rsid w:val="009A7818"/>
    <w:rsid w:val="009B169F"/>
    <w:rsid w:val="009B711A"/>
    <w:rsid w:val="009C0F56"/>
    <w:rsid w:val="009C21AE"/>
    <w:rsid w:val="009C609E"/>
    <w:rsid w:val="009D0CCD"/>
    <w:rsid w:val="009D36BE"/>
    <w:rsid w:val="009D567A"/>
    <w:rsid w:val="009E45FA"/>
    <w:rsid w:val="009E488C"/>
    <w:rsid w:val="009E5534"/>
    <w:rsid w:val="009F2319"/>
    <w:rsid w:val="009F2D38"/>
    <w:rsid w:val="009F6147"/>
    <w:rsid w:val="00A00834"/>
    <w:rsid w:val="00A12712"/>
    <w:rsid w:val="00A138CB"/>
    <w:rsid w:val="00A13DDB"/>
    <w:rsid w:val="00A1531B"/>
    <w:rsid w:val="00A16256"/>
    <w:rsid w:val="00A1724E"/>
    <w:rsid w:val="00A2252F"/>
    <w:rsid w:val="00A272C9"/>
    <w:rsid w:val="00A372D2"/>
    <w:rsid w:val="00A37D92"/>
    <w:rsid w:val="00A403FE"/>
    <w:rsid w:val="00A4179E"/>
    <w:rsid w:val="00A42B36"/>
    <w:rsid w:val="00A4420A"/>
    <w:rsid w:val="00A44DC3"/>
    <w:rsid w:val="00A45EAA"/>
    <w:rsid w:val="00A51CE1"/>
    <w:rsid w:val="00A54665"/>
    <w:rsid w:val="00A626FD"/>
    <w:rsid w:val="00A65260"/>
    <w:rsid w:val="00A66530"/>
    <w:rsid w:val="00A70374"/>
    <w:rsid w:val="00A8017B"/>
    <w:rsid w:val="00A80271"/>
    <w:rsid w:val="00A82DBF"/>
    <w:rsid w:val="00A859C3"/>
    <w:rsid w:val="00A86241"/>
    <w:rsid w:val="00A86559"/>
    <w:rsid w:val="00A87082"/>
    <w:rsid w:val="00A87CBA"/>
    <w:rsid w:val="00A910CE"/>
    <w:rsid w:val="00A929EA"/>
    <w:rsid w:val="00A92A77"/>
    <w:rsid w:val="00A943CF"/>
    <w:rsid w:val="00A94F01"/>
    <w:rsid w:val="00A967CD"/>
    <w:rsid w:val="00A97878"/>
    <w:rsid w:val="00AA0652"/>
    <w:rsid w:val="00AA289C"/>
    <w:rsid w:val="00AB3681"/>
    <w:rsid w:val="00AB3893"/>
    <w:rsid w:val="00AB60FF"/>
    <w:rsid w:val="00AD43C6"/>
    <w:rsid w:val="00AF34B9"/>
    <w:rsid w:val="00AF4181"/>
    <w:rsid w:val="00AF60F5"/>
    <w:rsid w:val="00B01D83"/>
    <w:rsid w:val="00B0286D"/>
    <w:rsid w:val="00B12FD7"/>
    <w:rsid w:val="00B235D1"/>
    <w:rsid w:val="00B32A7E"/>
    <w:rsid w:val="00B3514C"/>
    <w:rsid w:val="00B426EC"/>
    <w:rsid w:val="00B4308C"/>
    <w:rsid w:val="00B4367D"/>
    <w:rsid w:val="00B4641D"/>
    <w:rsid w:val="00B47548"/>
    <w:rsid w:val="00B47769"/>
    <w:rsid w:val="00B51B1B"/>
    <w:rsid w:val="00B52971"/>
    <w:rsid w:val="00B53A71"/>
    <w:rsid w:val="00B56B16"/>
    <w:rsid w:val="00B57208"/>
    <w:rsid w:val="00B609EE"/>
    <w:rsid w:val="00B61883"/>
    <w:rsid w:val="00B61B47"/>
    <w:rsid w:val="00B7619E"/>
    <w:rsid w:val="00B80B32"/>
    <w:rsid w:val="00B8784B"/>
    <w:rsid w:val="00B94545"/>
    <w:rsid w:val="00B96E9E"/>
    <w:rsid w:val="00BB0F59"/>
    <w:rsid w:val="00BB29BA"/>
    <w:rsid w:val="00BB422D"/>
    <w:rsid w:val="00BB6E43"/>
    <w:rsid w:val="00BB7365"/>
    <w:rsid w:val="00BD5374"/>
    <w:rsid w:val="00BE0288"/>
    <w:rsid w:val="00BE2C61"/>
    <w:rsid w:val="00BF586D"/>
    <w:rsid w:val="00C00B73"/>
    <w:rsid w:val="00C031D1"/>
    <w:rsid w:val="00C03BB8"/>
    <w:rsid w:val="00C04188"/>
    <w:rsid w:val="00C151F8"/>
    <w:rsid w:val="00C241F2"/>
    <w:rsid w:val="00C25100"/>
    <w:rsid w:val="00C25178"/>
    <w:rsid w:val="00C32A18"/>
    <w:rsid w:val="00C37717"/>
    <w:rsid w:val="00C4021E"/>
    <w:rsid w:val="00C43386"/>
    <w:rsid w:val="00C456A8"/>
    <w:rsid w:val="00C4594A"/>
    <w:rsid w:val="00C46548"/>
    <w:rsid w:val="00C50133"/>
    <w:rsid w:val="00C5169B"/>
    <w:rsid w:val="00C51F6B"/>
    <w:rsid w:val="00C55158"/>
    <w:rsid w:val="00C60D12"/>
    <w:rsid w:val="00C6787A"/>
    <w:rsid w:val="00C81046"/>
    <w:rsid w:val="00C81185"/>
    <w:rsid w:val="00C842EB"/>
    <w:rsid w:val="00C85B08"/>
    <w:rsid w:val="00C8642E"/>
    <w:rsid w:val="00C90FC0"/>
    <w:rsid w:val="00C92731"/>
    <w:rsid w:val="00C9711C"/>
    <w:rsid w:val="00CB55C1"/>
    <w:rsid w:val="00CC6149"/>
    <w:rsid w:val="00CD4082"/>
    <w:rsid w:val="00CD63E6"/>
    <w:rsid w:val="00CD67A3"/>
    <w:rsid w:val="00CF0C15"/>
    <w:rsid w:val="00CF2ADD"/>
    <w:rsid w:val="00CF6903"/>
    <w:rsid w:val="00CF73CA"/>
    <w:rsid w:val="00D02E21"/>
    <w:rsid w:val="00D10779"/>
    <w:rsid w:val="00D10793"/>
    <w:rsid w:val="00D1083F"/>
    <w:rsid w:val="00D13A1A"/>
    <w:rsid w:val="00D17875"/>
    <w:rsid w:val="00D17B92"/>
    <w:rsid w:val="00D20B4A"/>
    <w:rsid w:val="00D21BFE"/>
    <w:rsid w:val="00D242B5"/>
    <w:rsid w:val="00D24571"/>
    <w:rsid w:val="00D24B23"/>
    <w:rsid w:val="00D25BAF"/>
    <w:rsid w:val="00D31518"/>
    <w:rsid w:val="00D32962"/>
    <w:rsid w:val="00D40816"/>
    <w:rsid w:val="00D429A9"/>
    <w:rsid w:val="00D4349D"/>
    <w:rsid w:val="00D45AC9"/>
    <w:rsid w:val="00D56EA3"/>
    <w:rsid w:val="00D71A87"/>
    <w:rsid w:val="00D72327"/>
    <w:rsid w:val="00D7276F"/>
    <w:rsid w:val="00D76189"/>
    <w:rsid w:val="00D84B8B"/>
    <w:rsid w:val="00D86D8D"/>
    <w:rsid w:val="00D90F0E"/>
    <w:rsid w:val="00D93BBF"/>
    <w:rsid w:val="00D93F22"/>
    <w:rsid w:val="00DA1541"/>
    <w:rsid w:val="00DA3902"/>
    <w:rsid w:val="00DB2100"/>
    <w:rsid w:val="00DC12F7"/>
    <w:rsid w:val="00DD19F2"/>
    <w:rsid w:val="00DD5724"/>
    <w:rsid w:val="00DD59A9"/>
    <w:rsid w:val="00DD7EEE"/>
    <w:rsid w:val="00DE32A8"/>
    <w:rsid w:val="00DE4A85"/>
    <w:rsid w:val="00DF41A6"/>
    <w:rsid w:val="00E1292E"/>
    <w:rsid w:val="00E156E3"/>
    <w:rsid w:val="00E168DC"/>
    <w:rsid w:val="00E171E2"/>
    <w:rsid w:val="00E209BB"/>
    <w:rsid w:val="00E222F7"/>
    <w:rsid w:val="00E2248E"/>
    <w:rsid w:val="00E2290B"/>
    <w:rsid w:val="00E2464B"/>
    <w:rsid w:val="00E26CF8"/>
    <w:rsid w:val="00E270BF"/>
    <w:rsid w:val="00E27345"/>
    <w:rsid w:val="00E31C11"/>
    <w:rsid w:val="00E31D42"/>
    <w:rsid w:val="00E3475C"/>
    <w:rsid w:val="00E3761E"/>
    <w:rsid w:val="00E421AA"/>
    <w:rsid w:val="00E44E49"/>
    <w:rsid w:val="00E4603E"/>
    <w:rsid w:val="00E472C0"/>
    <w:rsid w:val="00E47B8D"/>
    <w:rsid w:val="00E54F64"/>
    <w:rsid w:val="00E552F1"/>
    <w:rsid w:val="00E6442D"/>
    <w:rsid w:val="00E7526E"/>
    <w:rsid w:val="00E75991"/>
    <w:rsid w:val="00E77BD5"/>
    <w:rsid w:val="00E80374"/>
    <w:rsid w:val="00E837B5"/>
    <w:rsid w:val="00E8663B"/>
    <w:rsid w:val="00E876B0"/>
    <w:rsid w:val="00E87B55"/>
    <w:rsid w:val="00E908D7"/>
    <w:rsid w:val="00E91643"/>
    <w:rsid w:val="00E937F2"/>
    <w:rsid w:val="00E94D52"/>
    <w:rsid w:val="00E96AE7"/>
    <w:rsid w:val="00EA2A1A"/>
    <w:rsid w:val="00EA3E01"/>
    <w:rsid w:val="00EA49DF"/>
    <w:rsid w:val="00EA6C35"/>
    <w:rsid w:val="00EB1DB8"/>
    <w:rsid w:val="00EB5C1C"/>
    <w:rsid w:val="00EB5EC2"/>
    <w:rsid w:val="00EC209C"/>
    <w:rsid w:val="00EC3BC6"/>
    <w:rsid w:val="00EC4F4C"/>
    <w:rsid w:val="00ED6932"/>
    <w:rsid w:val="00EE5908"/>
    <w:rsid w:val="00F00646"/>
    <w:rsid w:val="00F011A6"/>
    <w:rsid w:val="00F03013"/>
    <w:rsid w:val="00F13E0E"/>
    <w:rsid w:val="00F21D40"/>
    <w:rsid w:val="00F21F04"/>
    <w:rsid w:val="00F22F60"/>
    <w:rsid w:val="00F2512C"/>
    <w:rsid w:val="00F262A9"/>
    <w:rsid w:val="00F275A1"/>
    <w:rsid w:val="00F27993"/>
    <w:rsid w:val="00F31480"/>
    <w:rsid w:val="00F33B2C"/>
    <w:rsid w:val="00F4271A"/>
    <w:rsid w:val="00F5305F"/>
    <w:rsid w:val="00F53863"/>
    <w:rsid w:val="00F56E76"/>
    <w:rsid w:val="00F5719A"/>
    <w:rsid w:val="00F6320E"/>
    <w:rsid w:val="00F63AB2"/>
    <w:rsid w:val="00F63D2D"/>
    <w:rsid w:val="00F66E72"/>
    <w:rsid w:val="00F671CA"/>
    <w:rsid w:val="00F705CD"/>
    <w:rsid w:val="00F76EDA"/>
    <w:rsid w:val="00F7715E"/>
    <w:rsid w:val="00F91F55"/>
    <w:rsid w:val="00F974CD"/>
    <w:rsid w:val="00FA1B84"/>
    <w:rsid w:val="00FA52CC"/>
    <w:rsid w:val="00FA5C4B"/>
    <w:rsid w:val="00FA770F"/>
    <w:rsid w:val="00FB0C39"/>
    <w:rsid w:val="00FB4BAB"/>
    <w:rsid w:val="00FB4EE9"/>
    <w:rsid w:val="00FB7CDC"/>
    <w:rsid w:val="00FB7E96"/>
    <w:rsid w:val="00FC04C0"/>
    <w:rsid w:val="00FC1B91"/>
    <w:rsid w:val="00FC39BD"/>
    <w:rsid w:val="00FD7202"/>
    <w:rsid w:val="00FE18D2"/>
    <w:rsid w:val="00FE245F"/>
    <w:rsid w:val="00FE344A"/>
    <w:rsid w:val="00FE6311"/>
    <w:rsid w:val="00FE74D5"/>
    <w:rsid w:val="00FE7D28"/>
    <w:rsid w:val="00FF09D0"/>
    <w:rsid w:val="00FF5506"/>
    <w:rsid w:val="00FF5A04"/>
    <w:rsid w:val="016F3792"/>
    <w:rsid w:val="01AB5696"/>
    <w:rsid w:val="01AFCDDC"/>
    <w:rsid w:val="0223A38B"/>
    <w:rsid w:val="030A3387"/>
    <w:rsid w:val="03643D4D"/>
    <w:rsid w:val="038CC40E"/>
    <w:rsid w:val="03BA8CAA"/>
    <w:rsid w:val="04241F70"/>
    <w:rsid w:val="04A852CB"/>
    <w:rsid w:val="04B3E31A"/>
    <w:rsid w:val="04B9D65F"/>
    <w:rsid w:val="04C0B83E"/>
    <w:rsid w:val="0543B337"/>
    <w:rsid w:val="05631249"/>
    <w:rsid w:val="06ECD6CC"/>
    <w:rsid w:val="07F0A922"/>
    <w:rsid w:val="0875EA42"/>
    <w:rsid w:val="090AF6A3"/>
    <w:rsid w:val="09A5C371"/>
    <w:rsid w:val="09E829BB"/>
    <w:rsid w:val="0A04C276"/>
    <w:rsid w:val="0A07C845"/>
    <w:rsid w:val="0B287938"/>
    <w:rsid w:val="0B372C94"/>
    <w:rsid w:val="0C520DC5"/>
    <w:rsid w:val="0CBF5249"/>
    <w:rsid w:val="0CC56247"/>
    <w:rsid w:val="0D83BD60"/>
    <w:rsid w:val="0E11AA08"/>
    <w:rsid w:val="0E1A0D65"/>
    <w:rsid w:val="0E4B51B8"/>
    <w:rsid w:val="0E6AE2E6"/>
    <w:rsid w:val="0E70F865"/>
    <w:rsid w:val="0E740D5D"/>
    <w:rsid w:val="0E8D1BC4"/>
    <w:rsid w:val="0EBC15F6"/>
    <w:rsid w:val="0F03CAAE"/>
    <w:rsid w:val="100D8397"/>
    <w:rsid w:val="1035ED5A"/>
    <w:rsid w:val="1123222D"/>
    <w:rsid w:val="11640D43"/>
    <w:rsid w:val="12371927"/>
    <w:rsid w:val="1242B09E"/>
    <w:rsid w:val="125C3103"/>
    <w:rsid w:val="1293FF41"/>
    <w:rsid w:val="12D839FD"/>
    <w:rsid w:val="1350F486"/>
    <w:rsid w:val="13F4A23F"/>
    <w:rsid w:val="14018172"/>
    <w:rsid w:val="147A60E3"/>
    <w:rsid w:val="15606EC9"/>
    <w:rsid w:val="15795852"/>
    <w:rsid w:val="16268984"/>
    <w:rsid w:val="167CA6EE"/>
    <w:rsid w:val="16C278B3"/>
    <w:rsid w:val="1723185C"/>
    <w:rsid w:val="1737381D"/>
    <w:rsid w:val="18219224"/>
    <w:rsid w:val="18C26061"/>
    <w:rsid w:val="193A3222"/>
    <w:rsid w:val="193A8695"/>
    <w:rsid w:val="19D9BCEF"/>
    <w:rsid w:val="1A383FAE"/>
    <w:rsid w:val="1A854A9C"/>
    <w:rsid w:val="1A8E064B"/>
    <w:rsid w:val="1AAD8289"/>
    <w:rsid w:val="1AE27086"/>
    <w:rsid w:val="1BC98B77"/>
    <w:rsid w:val="1BCEFA36"/>
    <w:rsid w:val="1C8D2D8E"/>
    <w:rsid w:val="1CEAECC3"/>
    <w:rsid w:val="1D082A14"/>
    <w:rsid w:val="1D3D487A"/>
    <w:rsid w:val="1DDFFE5A"/>
    <w:rsid w:val="1F2C037B"/>
    <w:rsid w:val="1F5E1687"/>
    <w:rsid w:val="206AB9DA"/>
    <w:rsid w:val="20E929C6"/>
    <w:rsid w:val="20F74728"/>
    <w:rsid w:val="213D260A"/>
    <w:rsid w:val="2147095D"/>
    <w:rsid w:val="21ACE802"/>
    <w:rsid w:val="22210672"/>
    <w:rsid w:val="2259D39B"/>
    <w:rsid w:val="22F8704D"/>
    <w:rsid w:val="247D63B7"/>
    <w:rsid w:val="248D1F0A"/>
    <w:rsid w:val="24FC5F3C"/>
    <w:rsid w:val="2502ED89"/>
    <w:rsid w:val="2570DD2B"/>
    <w:rsid w:val="2586DE3E"/>
    <w:rsid w:val="259314C3"/>
    <w:rsid w:val="25C63682"/>
    <w:rsid w:val="260E1F64"/>
    <w:rsid w:val="26C44616"/>
    <w:rsid w:val="26FE5CFD"/>
    <w:rsid w:val="271801A9"/>
    <w:rsid w:val="2776C95B"/>
    <w:rsid w:val="27C06BC6"/>
    <w:rsid w:val="2825D293"/>
    <w:rsid w:val="2845F9E7"/>
    <w:rsid w:val="28966543"/>
    <w:rsid w:val="28CEB1FE"/>
    <w:rsid w:val="290CF458"/>
    <w:rsid w:val="2961095E"/>
    <w:rsid w:val="29C0D5DA"/>
    <w:rsid w:val="29EE0068"/>
    <w:rsid w:val="2A70AF16"/>
    <w:rsid w:val="2ADEB6B8"/>
    <w:rsid w:val="2B046AD6"/>
    <w:rsid w:val="2B1B2D7E"/>
    <w:rsid w:val="2B26A669"/>
    <w:rsid w:val="2DB9671E"/>
    <w:rsid w:val="2F0FAC15"/>
    <w:rsid w:val="2F292BA5"/>
    <w:rsid w:val="2F8BEC43"/>
    <w:rsid w:val="2FA38051"/>
    <w:rsid w:val="2FFB1405"/>
    <w:rsid w:val="30787A01"/>
    <w:rsid w:val="3164AB3C"/>
    <w:rsid w:val="317AA362"/>
    <w:rsid w:val="321BD57A"/>
    <w:rsid w:val="3274D657"/>
    <w:rsid w:val="3296470D"/>
    <w:rsid w:val="32E599D3"/>
    <w:rsid w:val="34976854"/>
    <w:rsid w:val="34A035AB"/>
    <w:rsid w:val="3528B4CF"/>
    <w:rsid w:val="353380AF"/>
    <w:rsid w:val="35D5E13C"/>
    <w:rsid w:val="365D4384"/>
    <w:rsid w:val="36D076C3"/>
    <w:rsid w:val="3748C6C2"/>
    <w:rsid w:val="3995032F"/>
    <w:rsid w:val="39FB3B71"/>
    <w:rsid w:val="3A2F4920"/>
    <w:rsid w:val="3B26445E"/>
    <w:rsid w:val="3BDC3D44"/>
    <w:rsid w:val="3C054CA5"/>
    <w:rsid w:val="3C35BE58"/>
    <w:rsid w:val="3C6945C1"/>
    <w:rsid w:val="3C6BC74E"/>
    <w:rsid w:val="3C85DC5D"/>
    <w:rsid w:val="3CA13D08"/>
    <w:rsid w:val="3CFCDEFF"/>
    <w:rsid w:val="3D117A1F"/>
    <w:rsid w:val="3D8BAF35"/>
    <w:rsid w:val="3D8F2857"/>
    <w:rsid w:val="3EA4DD6C"/>
    <w:rsid w:val="3F3EECC2"/>
    <w:rsid w:val="3FB4A771"/>
    <w:rsid w:val="407AC77F"/>
    <w:rsid w:val="4093FC20"/>
    <w:rsid w:val="409D855D"/>
    <w:rsid w:val="4110A06B"/>
    <w:rsid w:val="4119F3AC"/>
    <w:rsid w:val="411C6706"/>
    <w:rsid w:val="41605F7E"/>
    <w:rsid w:val="42BA3B0F"/>
    <w:rsid w:val="435B52DF"/>
    <w:rsid w:val="43C34D4E"/>
    <w:rsid w:val="44517403"/>
    <w:rsid w:val="456EF03D"/>
    <w:rsid w:val="45A4A450"/>
    <w:rsid w:val="45AD7F94"/>
    <w:rsid w:val="45CB5118"/>
    <w:rsid w:val="460CA865"/>
    <w:rsid w:val="463E0B7E"/>
    <w:rsid w:val="46ABE434"/>
    <w:rsid w:val="46D507C4"/>
    <w:rsid w:val="46EA02E4"/>
    <w:rsid w:val="473BD4CB"/>
    <w:rsid w:val="47ECC9B2"/>
    <w:rsid w:val="4829F6BF"/>
    <w:rsid w:val="48402392"/>
    <w:rsid w:val="4869CCE0"/>
    <w:rsid w:val="48CF716C"/>
    <w:rsid w:val="4A594844"/>
    <w:rsid w:val="4A6AF861"/>
    <w:rsid w:val="4A92BD97"/>
    <w:rsid w:val="4AECFB80"/>
    <w:rsid w:val="4BC90909"/>
    <w:rsid w:val="4BE77F2B"/>
    <w:rsid w:val="4C08453B"/>
    <w:rsid w:val="4C1CE747"/>
    <w:rsid w:val="4C66CD48"/>
    <w:rsid w:val="4C92036F"/>
    <w:rsid w:val="4CA8899B"/>
    <w:rsid w:val="4D280E0A"/>
    <w:rsid w:val="4D7E3F47"/>
    <w:rsid w:val="4E05F0ED"/>
    <w:rsid w:val="4E1E0B5D"/>
    <w:rsid w:val="4EC9AB12"/>
    <w:rsid w:val="4F5FBBF9"/>
    <w:rsid w:val="50A4A2FE"/>
    <w:rsid w:val="50EAC467"/>
    <w:rsid w:val="512F57FE"/>
    <w:rsid w:val="51554610"/>
    <w:rsid w:val="516BB4D7"/>
    <w:rsid w:val="5201DB08"/>
    <w:rsid w:val="52B55B80"/>
    <w:rsid w:val="5350BA11"/>
    <w:rsid w:val="5405E58A"/>
    <w:rsid w:val="5445AEC5"/>
    <w:rsid w:val="545F53B0"/>
    <w:rsid w:val="548057DC"/>
    <w:rsid w:val="55083C7D"/>
    <w:rsid w:val="55396DAC"/>
    <w:rsid w:val="5572623F"/>
    <w:rsid w:val="55E1CF81"/>
    <w:rsid w:val="584CAF77"/>
    <w:rsid w:val="5931724C"/>
    <w:rsid w:val="5931F0F7"/>
    <w:rsid w:val="5A1BACE3"/>
    <w:rsid w:val="5A5A6A7D"/>
    <w:rsid w:val="5A64D740"/>
    <w:rsid w:val="5A6D2AD0"/>
    <w:rsid w:val="5AC6B3C7"/>
    <w:rsid w:val="5AF7E522"/>
    <w:rsid w:val="5B1FBF7C"/>
    <w:rsid w:val="5B39B574"/>
    <w:rsid w:val="5B429CF2"/>
    <w:rsid w:val="5C74CEEB"/>
    <w:rsid w:val="5D5F0220"/>
    <w:rsid w:val="5D9EDCB1"/>
    <w:rsid w:val="5E143281"/>
    <w:rsid w:val="5EB74D03"/>
    <w:rsid w:val="5F1417CB"/>
    <w:rsid w:val="6064301E"/>
    <w:rsid w:val="610B2864"/>
    <w:rsid w:val="61600C72"/>
    <w:rsid w:val="620ACC34"/>
    <w:rsid w:val="62CF5FBF"/>
    <w:rsid w:val="62E871AF"/>
    <w:rsid w:val="62F767F4"/>
    <w:rsid w:val="631A2ED8"/>
    <w:rsid w:val="63EA3A00"/>
    <w:rsid w:val="64CC3DD4"/>
    <w:rsid w:val="64E9B04C"/>
    <w:rsid w:val="6522151E"/>
    <w:rsid w:val="653473BF"/>
    <w:rsid w:val="660D6AB7"/>
    <w:rsid w:val="66A2F5F1"/>
    <w:rsid w:val="6754CFBA"/>
    <w:rsid w:val="67F43F4A"/>
    <w:rsid w:val="687AAEE3"/>
    <w:rsid w:val="68E5C8AC"/>
    <w:rsid w:val="6918F903"/>
    <w:rsid w:val="6976D4EF"/>
    <w:rsid w:val="6A90C625"/>
    <w:rsid w:val="6AC328BB"/>
    <w:rsid w:val="6B07FA85"/>
    <w:rsid w:val="6B4C57E3"/>
    <w:rsid w:val="6BDA0AA9"/>
    <w:rsid w:val="6C5356E1"/>
    <w:rsid w:val="6D2BAB10"/>
    <w:rsid w:val="6D51B4E9"/>
    <w:rsid w:val="6DD6E08F"/>
    <w:rsid w:val="6DE3AA1D"/>
    <w:rsid w:val="6E326650"/>
    <w:rsid w:val="6E8A9782"/>
    <w:rsid w:val="6ED42D59"/>
    <w:rsid w:val="6EDA4A12"/>
    <w:rsid w:val="6FF718DD"/>
    <w:rsid w:val="6FFA4325"/>
    <w:rsid w:val="700383D0"/>
    <w:rsid w:val="7033819E"/>
    <w:rsid w:val="705AEB8D"/>
    <w:rsid w:val="70AC9169"/>
    <w:rsid w:val="70D8531E"/>
    <w:rsid w:val="712B32B2"/>
    <w:rsid w:val="718DF136"/>
    <w:rsid w:val="71C56C3B"/>
    <w:rsid w:val="72134A5D"/>
    <w:rsid w:val="73487369"/>
    <w:rsid w:val="741654A1"/>
    <w:rsid w:val="75CC7F85"/>
    <w:rsid w:val="761FF1C2"/>
    <w:rsid w:val="76B93414"/>
    <w:rsid w:val="77472F96"/>
    <w:rsid w:val="77615C82"/>
    <w:rsid w:val="783FED61"/>
    <w:rsid w:val="788377FA"/>
    <w:rsid w:val="78BD8FF0"/>
    <w:rsid w:val="78F4940A"/>
    <w:rsid w:val="7989E6A7"/>
    <w:rsid w:val="7BC878C6"/>
    <w:rsid w:val="7BDECA2F"/>
    <w:rsid w:val="7C0192B0"/>
    <w:rsid w:val="7C71A408"/>
    <w:rsid w:val="7D6FF72A"/>
    <w:rsid w:val="7D76AF5E"/>
    <w:rsid w:val="7ED9E90D"/>
    <w:rsid w:val="7F0A682D"/>
    <w:rsid w:val="7F2CB46C"/>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0F88FB"/>
  <w15:chartTrackingRefBased/>
  <w15:docId w15:val="{F6FFB4C8-67AD-405A-831E-7E51181E2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D4349D"/>
    <w:pPr>
      <w:keepNext/>
      <w:spacing w:after="0" w:line="240" w:lineRule="auto"/>
      <w:jc w:val="center"/>
      <w:outlineLvl w:val="0"/>
    </w:pPr>
    <w:rPr>
      <w:rFonts w:ascii="TimesLT" w:eastAsia="Times New Roman" w:hAnsi="TimesLT" w:cs="Times New Roman"/>
      <w:b/>
      <w:sz w:val="24"/>
      <w:szCs w:val="20"/>
      <w:lang w:eastAsia="lt-LT"/>
    </w:rPr>
  </w:style>
  <w:style w:type="paragraph" w:styleId="Heading3">
    <w:name w:val="heading 3"/>
    <w:basedOn w:val="Normal"/>
    <w:next w:val="Normal"/>
    <w:link w:val="Heading3Char"/>
    <w:uiPriority w:val="9"/>
    <w:semiHidden/>
    <w:unhideWhenUsed/>
    <w:qFormat/>
    <w:rsid w:val="0033334E"/>
    <w:pPr>
      <w:keepNext/>
      <w:spacing w:before="240" w:after="60" w:line="276"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
    <w:semiHidden/>
    <w:unhideWhenUsed/>
    <w:qFormat/>
    <w:rsid w:val="00721A39"/>
    <w:pPr>
      <w:keepNext/>
      <w:keepLines/>
      <w:spacing w:before="200" w:after="0" w:line="276" w:lineRule="auto"/>
      <w:outlineLvl w:val="3"/>
    </w:pPr>
    <w:rPr>
      <w:rFonts w:asciiTheme="majorHAnsi" w:eastAsiaTheme="majorEastAsia" w:hAnsiTheme="majorHAnsi" w:cstheme="majorBidi"/>
      <w:b/>
      <w:bCs/>
      <w:i/>
      <w:iCs/>
      <w:color w:val="5B9BD5" w:themeColor="accent1"/>
      <w:lang w:eastAsia="lt-LT"/>
    </w:rPr>
  </w:style>
  <w:style w:type="paragraph" w:styleId="Heading5">
    <w:name w:val="heading 5"/>
    <w:basedOn w:val="Normal"/>
    <w:next w:val="Normal"/>
    <w:link w:val="Heading5Char"/>
    <w:uiPriority w:val="99"/>
    <w:qFormat/>
    <w:rsid w:val="00721A39"/>
    <w:pPr>
      <w:keepNext/>
      <w:pBdr>
        <w:bottom w:val="single" w:sz="12" w:space="1" w:color="auto"/>
      </w:pBdr>
      <w:spacing w:after="0" w:line="240" w:lineRule="auto"/>
      <w:jc w:val="both"/>
      <w:outlineLvl w:val="4"/>
    </w:pPr>
    <w:rPr>
      <w:rFonts w:ascii="Times New Roman" w:eastAsia="Times New Roman" w:hAnsi="Times New Roman" w:cs="Times New Roman"/>
      <w:b/>
      <w:bCs/>
      <w:color w:val="0000FF"/>
      <w:sz w:val="24"/>
      <w:szCs w:val="24"/>
      <w:lang w:eastAsia="lt-LT"/>
    </w:rPr>
  </w:style>
  <w:style w:type="paragraph" w:styleId="Heading6">
    <w:name w:val="heading 6"/>
    <w:basedOn w:val="Normal"/>
    <w:next w:val="Normal"/>
    <w:link w:val="Heading6Char"/>
    <w:uiPriority w:val="99"/>
    <w:qFormat/>
    <w:rsid w:val="00721A39"/>
    <w:pPr>
      <w:keepNext/>
      <w:spacing w:after="0" w:line="240" w:lineRule="auto"/>
      <w:jc w:val="both"/>
      <w:outlineLvl w:val="5"/>
    </w:pPr>
    <w:rPr>
      <w:rFonts w:ascii="Times New Roman" w:eastAsia="Times New Roman" w:hAnsi="Times New Roman" w:cs="Times New Roman"/>
      <w:i/>
      <w:iCs/>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5E0B49"/>
    <w:pPr>
      <w:spacing w:after="0" w:line="240" w:lineRule="auto"/>
    </w:pPr>
    <w:rPr>
      <w:rFonts w:ascii="Times New Roman" w:eastAsia="Times New Roman" w:hAnsi="Times New Roman" w:cs="Times New Roman"/>
      <w:sz w:val="20"/>
      <w:szCs w:val="20"/>
      <w:lang w:val="en-US" w:eastAsia="lt-LT"/>
    </w:rPr>
  </w:style>
  <w:style w:type="character" w:customStyle="1" w:styleId="BodyTextChar">
    <w:name w:val="Body Text Char"/>
    <w:basedOn w:val="DefaultParagraphFont"/>
    <w:link w:val="BodyText"/>
    <w:uiPriority w:val="99"/>
    <w:rsid w:val="005E0B49"/>
    <w:rPr>
      <w:rFonts w:ascii="Times New Roman" w:eastAsia="Times New Roman" w:hAnsi="Times New Roman" w:cs="Times New Roman"/>
      <w:sz w:val="20"/>
      <w:szCs w:val="20"/>
      <w:lang w:val="en-US" w:eastAsia="lt-LT"/>
    </w:rPr>
  </w:style>
  <w:style w:type="paragraph" w:styleId="CommentText">
    <w:name w:val="annotation text"/>
    <w:basedOn w:val="Normal"/>
    <w:link w:val="CommentTextChar"/>
    <w:rsid w:val="005E0B49"/>
    <w:pPr>
      <w:spacing w:after="0" w:line="240" w:lineRule="auto"/>
    </w:pPr>
    <w:rPr>
      <w:rFonts w:ascii="Times New Roman" w:eastAsia="Times New Roman" w:hAnsi="Times New Roman" w:cs="Times New Roman"/>
      <w:sz w:val="20"/>
      <w:szCs w:val="20"/>
      <w:lang w:eastAsia="lt-LT"/>
    </w:rPr>
  </w:style>
  <w:style w:type="character" w:customStyle="1" w:styleId="CommentTextChar">
    <w:name w:val="Comment Text Char"/>
    <w:basedOn w:val="DefaultParagraphFont"/>
    <w:link w:val="CommentText"/>
    <w:rsid w:val="005E0B49"/>
    <w:rPr>
      <w:rFonts w:ascii="Times New Roman" w:eastAsia="Times New Roman" w:hAnsi="Times New Roman" w:cs="Times New Roman"/>
      <w:sz w:val="20"/>
      <w:szCs w:val="20"/>
      <w:lang w:eastAsia="lt-LT"/>
    </w:rPr>
  </w:style>
  <w:style w:type="character" w:styleId="CommentReference">
    <w:name w:val="annotation reference"/>
    <w:basedOn w:val="DefaultParagraphFont"/>
    <w:uiPriority w:val="99"/>
    <w:semiHidden/>
    <w:unhideWhenUsed/>
    <w:rsid w:val="005E0B49"/>
    <w:rPr>
      <w:sz w:val="16"/>
      <w:szCs w:val="16"/>
    </w:rPr>
  </w:style>
  <w:style w:type="paragraph" w:styleId="BalloonText">
    <w:name w:val="Balloon Text"/>
    <w:basedOn w:val="Normal"/>
    <w:link w:val="BalloonTextChar"/>
    <w:uiPriority w:val="99"/>
    <w:semiHidden/>
    <w:unhideWhenUsed/>
    <w:rsid w:val="005E0B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0B49"/>
    <w:rPr>
      <w:rFonts w:ascii="Segoe UI" w:hAnsi="Segoe UI" w:cs="Segoe UI"/>
      <w:sz w:val="18"/>
      <w:szCs w:val="18"/>
    </w:rPr>
  </w:style>
  <w:style w:type="paragraph" w:styleId="ListParagraph">
    <w:name w:val="List Paragraph"/>
    <w:basedOn w:val="Normal"/>
    <w:uiPriority w:val="34"/>
    <w:qFormat/>
    <w:rsid w:val="00B57208"/>
    <w:pPr>
      <w:spacing w:after="200" w:line="276" w:lineRule="auto"/>
      <w:ind w:left="720"/>
      <w:contextualSpacing/>
    </w:pPr>
    <w:rPr>
      <w:rFonts w:eastAsiaTheme="minorEastAsia"/>
      <w:lang w:eastAsia="lt-LT"/>
    </w:rPr>
  </w:style>
  <w:style w:type="paragraph" w:styleId="BodyText2">
    <w:name w:val="Body Text 2"/>
    <w:basedOn w:val="Normal"/>
    <w:link w:val="BodyText2Char"/>
    <w:uiPriority w:val="99"/>
    <w:semiHidden/>
    <w:unhideWhenUsed/>
    <w:rsid w:val="00F63D2D"/>
    <w:pPr>
      <w:spacing w:after="120" w:line="480" w:lineRule="auto"/>
    </w:pPr>
    <w:rPr>
      <w:rFonts w:eastAsiaTheme="minorEastAsia"/>
      <w:lang w:eastAsia="lt-LT"/>
    </w:rPr>
  </w:style>
  <w:style w:type="character" w:customStyle="1" w:styleId="BodyText2Char">
    <w:name w:val="Body Text 2 Char"/>
    <w:basedOn w:val="DefaultParagraphFont"/>
    <w:link w:val="BodyText2"/>
    <w:uiPriority w:val="99"/>
    <w:semiHidden/>
    <w:rsid w:val="00F63D2D"/>
    <w:rPr>
      <w:rFonts w:eastAsiaTheme="minorEastAsia"/>
      <w:lang w:eastAsia="lt-LT"/>
    </w:rPr>
  </w:style>
  <w:style w:type="character" w:customStyle="1" w:styleId="Heading1Char">
    <w:name w:val="Heading 1 Char"/>
    <w:basedOn w:val="DefaultParagraphFont"/>
    <w:link w:val="Heading1"/>
    <w:uiPriority w:val="99"/>
    <w:rsid w:val="00D4349D"/>
    <w:rPr>
      <w:rFonts w:ascii="TimesLT" w:eastAsia="Times New Roman" w:hAnsi="TimesLT" w:cs="Times New Roman"/>
      <w:b/>
      <w:sz w:val="24"/>
      <w:szCs w:val="20"/>
      <w:lang w:eastAsia="lt-LT"/>
    </w:rPr>
  </w:style>
  <w:style w:type="character" w:customStyle="1" w:styleId="Heading4Char">
    <w:name w:val="Heading 4 Char"/>
    <w:basedOn w:val="DefaultParagraphFont"/>
    <w:link w:val="Heading4"/>
    <w:rsid w:val="00721A39"/>
    <w:rPr>
      <w:rFonts w:asciiTheme="majorHAnsi" w:eastAsiaTheme="majorEastAsia" w:hAnsiTheme="majorHAnsi" w:cstheme="majorBidi"/>
      <w:b/>
      <w:bCs/>
      <w:i/>
      <w:iCs/>
      <w:color w:val="5B9BD5" w:themeColor="accent1"/>
      <w:lang w:eastAsia="lt-LT"/>
    </w:rPr>
  </w:style>
  <w:style w:type="character" w:customStyle="1" w:styleId="Heading5Char">
    <w:name w:val="Heading 5 Char"/>
    <w:basedOn w:val="DefaultParagraphFont"/>
    <w:link w:val="Heading5"/>
    <w:uiPriority w:val="99"/>
    <w:rsid w:val="00721A39"/>
    <w:rPr>
      <w:rFonts w:ascii="Times New Roman" w:eastAsia="Times New Roman" w:hAnsi="Times New Roman" w:cs="Times New Roman"/>
      <w:b/>
      <w:bCs/>
      <w:color w:val="0000FF"/>
      <w:sz w:val="24"/>
      <w:szCs w:val="24"/>
      <w:lang w:eastAsia="lt-LT"/>
    </w:rPr>
  </w:style>
  <w:style w:type="character" w:customStyle="1" w:styleId="Heading6Char">
    <w:name w:val="Heading 6 Char"/>
    <w:basedOn w:val="DefaultParagraphFont"/>
    <w:link w:val="Heading6"/>
    <w:uiPriority w:val="99"/>
    <w:rsid w:val="00721A39"/>
    <w:rPr>
      <w:rFonts w:ascii="Times New Roman" w:eastAsia="Times New Roman" w:hAnsi="Times New Roman" w:cs="Times New Roman"/>
      <w:i/>
      <w:iCs/>
      <w:sz w:val="24"/>
      <w:szCs w:val="24"/>
      <w:lang w:eastAsia="lt-LT"/>
    </w:rPr>
  </w:style>
  <w:style w:type="paragraph" w:styleId="BodyText3">
    <w:name w:val="Body Text 3"/>
    <w:basedOn w:val="Normal"/>
    <w:link w:val="BodyText3Char"/>
    <w:uiPriority w:val="99"/>
    <w:rsid w:val="00721A39"/>
    <w:pPr>
      <w:spacing w:after="0" w:line="240" w:lineRule="auto"/>
      <w:jc w:val="both"/>
    </w:pPr>
    <w:rPr>
      <w:rFonts w:ascii="Times New Roman" w:eastAsia="Times New Roman" w:hAnsi="Times New Roman" w:cs="Times New Roman"/>
      <w:szCs w:val="24"/>
      <w:lang w:eastAsia="lt-LT"/>
    </w:rPr>
  </w:style>
  <w:style w:type="character" w:customStyle="1" w:styleId="BodyText3Char">
    <w:name w:val="Body Text 3 Char"/>
    <w:basedOn w:val="DefaultParagraphFont"/>
    <w:link w:val="BodyText3"/>
    <w:uiPriority w:val="99"/>
    <w:rsid w:val="00721A39"/>
    <w:rPr>
      <w:rFonts w:ascii="Times New Roman" w:eastAsia="Times New Roman" w:hAnsi="Times New Roman" w:cs="Times New Roman"/>
      <w:szCs w:val="24"/>
      <w:lang w:eastAsia="lt-LT"/>
    </w:rPr>
  </w:style>
  <w:style w:type="paragraph" w:styleId="BodyTextIndent">
    <w:name w:val="Body Text Indent"/>
    <w:basedOn w:val="Normal"/>
    <w:link w:val="BodyTextIndentChar"/>
    <w:uiPriority w:val="99"/>
    <w:rsid w:val="00721A39"/>
    <w:pPr>
      <w:spacing w:after="0" w:line="240" w:lineRule="auto"/>
      <w:ind w:firstLine="720"/>
      <w:jc w:val="both"/>
    </w:pPr>
    <w:rPr>
      <w:rFonts w:ascii="TimesLT" w:eastAsia="Times New Roman" w:hAnsi="TimesLT" w:cs="Times New Roman"/>
      <w:sz w:val="24"/>
      <w:szCs w:val="20"/>
      <w:lang w:eastAsia="lt-LT"/>
    </w:rPr>
  </w:style>
  <w:style w:type="character" w:customStyle="1" w:styleId="BodyTextIndentChar">
    <w:name w:val="Body Text Indent Char"/>
    <w:basedOn w:val="DefaultParagraphFont"/>
    <w:link w:val="BodyTextIndent"/>
    <w:uiPriority w:val="99"/>
    <w:rsid w:val="00721A39"/>
    <w:rPr>
      <w:rFonts w:ascii="TimesLT" w:eastAsia="Times New Roman" w:hAnsi="TimesLT" w:cs="Times New Roman"/>
      <w:sz w:val="24"/>
      <w:szCs w:val="20"/>
      <w:lang w:eastAsia="lt-LT"/>
    </w:rPr>
  </w:style>
  <w:style w:type="paragraph" w:styleId="Title">
    <w:name w:val="Title"/>
    <w:basedOn w:val="Normal"/>
    <w:link w:val="TitleChar"/>
    <w:uiPriority w:val="99"/>
    <w:qFormat/>
    <w:rsid w:val="00721A39"/>
    <w:pPr>
      <w:spacing w:after="0" w:line="240" w:lineRule="auto"/>
      <w:jc w:val="center"/>
    </w:pPr>
    <w:rPr>
      <w:rFonts w:ascii="Times New Roman" w:eastAsia="Times New Roman" w:hAnsi="Times New Roman" w:cs="Times New Roman"/>
      <w:b/>
      <w:bCs/>
      <w:sz w:val="32"/>
      <w:szCs w:val="24"/>
      <w:lang w:eastAsia="lt-LT"/>
    </w:rPr>
  </w:style>
  <w:style w:type="character" w:customStyle="1" w:styleId="TitleChar">
    <w:name w:val="Title Char"/>
    <w:basedOn w:val="DefaultParagraphFont"/>
    <w:link w:val="Title"/>
    <w:uiPriority w:val="99"/>
    <w:rsid w:val="00721A39"/>
    <w:rPr>
      <w:rFonts w:ascii="Times New Roman" w:eastAsia="Times New Roman" w:hAnsi="Times New Roman" w:cs="Times New Roman"/>
      <w:b/>
      <w:bCs/>
      <w:sz w:val="32"/>
      <w:szCs w:val="24"/>
      <w:lang w:eastAsia="lt-LT"/>
    </w:rPr>
  </w:style>
  <w:style w:type="paragraph" w:customStyle="1" w:styleId="n">
    <w:name w:val="n"/>
    <w:basedOn w:val="Normal"/>
    <w:rsid w:val="00721A39"/>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ISTATYMAS">
    <w:name w:val="ISTATYMAS"/>
    <w:rsid w:val="00721A39"/>
    <w:pPr>
      <w:spacing w:after="0" w:line="240" w:lineRule="auto"/>
      <w:jc w:val="center"/>
    </w:pPr>
    <w:rPr>
      <w:rFonts w:ascii="TimesLT" w:eastAsia="Times New Roman" w:hAnsi="TimesLT" w:cs="Times New Roman"/>
      <w:snapToGrid w:val="0"/>
      <w:sz w:val="20"/>
      <w:szCs w:val="20"/>
      <w:lang w:val="en-US" w:eastAsia="lt-LT"/>
    </w:rPr>
  </w:style>
  <w:style w:type="paragraph" w:customStyle="1" w:styleId="BodyText1">
    <w:name w:val="Body Text1"/>
    <w:rsid w:val="00721A39"/>
    <w:pPr>
      <w:spacing w:after="0" w:line="240" w:lineRule="auto"/>
      <w:ind w:firstLine="312"/>
      <w:jc w:val="both"/>
    </w:pPr>
    <w:rPr>
      <w:rFonts w:ascii="TimesLT" w:eastAsia="Times New Roman" w:hAnsi="TimesLT" w:cs="Times New Roman"/>
      <w:snapToGrid w:val="0"/>
      <w:sz w:val="20"/>
      <w:szCs w:val="20"/>
      <w:lang w:val="en-US" w:eastAsia="lt-LT"/>
    </w:rPr>
  </w:style>
  <w:style w:type="paragraph" w:customStyle="1" w:styleId="Patvirtinta">
    <w:name w:val="Patvirtinta"/>
    <w:rsid w:val="00721A39"/>
    <w:pPr>
      <w:tabs>
        <w:tab w:val="left" w:pos="1304"/>
        <w:tab w:val="left" w:pos="1457"/>
        <w:tab w:val="left" w:pos="1604"/>
        <w:tab w:val="left" w:pos="1757"/>
      </w:tabs>
      <w:spacing w:after="0" w:line="240" w:lineRule="auto"/>
      <w:ind w:left="5953"/>
      <w:jc w:val="center"/>
    </w:pPr>
    <w:rPr>
      <w:rFonts w:ascii="TimesLT" w:eastAsia="Times New Roman" w:hAnsi="TimesLT" w:cs="Times New Roman"/>
      <w:snapToGrid w:val="0"/>
      <w:sz w:val="20"/>
      <w:szCs w:val="20"/>
      <w:lang w:val="en-US" w:eastAsia="lt-LT"/>
    </w:rPr>
  </w:style>
  <w:style w:type="paragraph" w:customStyle="1" w:styleId="CentrBold">
    <w:name w:val="CentrBold"/>
    <w:rsid w:val="00721A39"/>
    <w:pPr>
      <w:spacing w:after="0" w:line="240" w:lineRule="auto"/>
      <w:jc w:val="center"/>
    </w:pPr>
    <w:rPr>
      <w:rFonts w:ascii="TimesLT" w:eastAsia="Times New Roman" w:hAnsi="TimesLT" w:cs="Times New Roman"/>
      <w:b/>
      <w:caps/>
      <w:snapToGrid w:val="0"/>
      <w:sz w:val="20"/>
      <w:szCs w:val="20"/>
      <w:lang w:val="en-US" w:eastAsia="lt-LT"/>
    </w:rPr>
  </w:style>
  <w:style w:type="paragraph" w:styleId="Footer">
    <w:name w:val="footer"/>
    <w:basedOn w:val="Normal"/>
    <w:link w:val="FooterChar"/>
    <w:uiPriority w:val="99"/>
    <w:rsid w:val="00721A39"/>
    <w:pPr>
      <w:tabs>
        <w:tab w:val="center" w:pos="4153"/>
        <w:tab w:val="right" w:pos="8306"/>
      </w:tabs>
      <w:spacing w:after="0" w:line="240" w:lineRule="auto"/>
    </w:pPr>
    <w:rPr>
      <w:rFonts w:ascii="Times New Roman" w:eastAsia="Times New Roman" w:hAnsi="Times New Roman" w:cs="Times New Roman"/>
      <w:sz w:val="24"/>
      <w:szCs w:val="24"/>
      <w:lang w:eastAsia="lt-LT"/>
    </w:rPr>
  </w:style>
  <w:style w:type="character" w:customStyle="1" w:styleId="FooterChar">
    <w:name w:val="Footer Char"/>
    <w:basedOn w:val="DefaultParagraphFont"/>
    <w:link w:val="Footer"/>
    <w:uiPriority w:val="99"/>
    <w:rsid w:val="00721A39"/>
    <w:rPr>
      <w:rFonts w:ascii="Times New Roman" w:eastAsia="Times New Roman" w:hAnsi="Times New Roman" w:cs="Times New Roman"/>
      <w:sz w:val="24"/>
      <w:szCs w:val="24"/>
      <w:lang w:eastAsia="lt-LT"/>
    </w:rPr>
  </w:style>
  <w:style w:type="paragraph" w:customStyle="1" w:styleId="bodytext0">
    <w:name w:val="bodytext"/>
    <w:basedOn w:val="Normal"/>
    <w:uiPriority w:val="99"/>
    <w:rsid w:val="00721A39"/>
    <w:pPr>
      <w:snapToGrid w:val="0"/>
      <w:spacing w:after="0" w:line="240" w:lineRule="auto"/>
      <w:ind w:firstLine="312"/>
      <w:jc w:val="both"/>
    </w:pPr>
    <w:rPr>
      <w:rFonts w:ascii="TimesLT" w:eastAsia="Times New Roman" w:hAnsi="TimesLT"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721A39"/>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721A39"/>
    <w:rPr>
      <w:rFonts w:ascii="Times New Roman" w:eastAsia="Times New Roman" w:hAnsi="Times New Roman" w:cs="Times New Roman"/>
      <w:b/>
      <w:bCs/>
      <w:sz w:val="20"/>
      <w:szCs w:val="20"/>
      <w:lang w:eastAsia="lt-LT"/>
    </w:rPr>
  </w:style>
  <w:style w:type="table" w:styleId="TableGrid">
    <w:name w:val="Table Grid"/>
    <w:basedOn w:val="TableNormal"/>
    <w:uiPriority w:val="39"/>
    <w:rsid w:val="00721A39"/>
    <w:pPr>
      <w:spacing w:after="0" w:line="240" w:lineRule="auto"/>
    </w:pPr>
    <w:rPr>
      <w:rFonts w:eastAsiaTheme="minorEastAsia"/>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21A39"/>
    <w:pPr>
      <w:tabs>
        <w:tab w:val="center" w:pos="4819"/>
        <w:tab w:val="right" w:pos="9638"/>
      </w:tabs>
      <w:spacing w:after="0" w:line="240" w:lineRule="auto"/>
    </w:pPr>
    <w:rPr>
      <w:rFonts w:eastAsiaTheme="minorEastAsia"/>
      <w:lang w:eastAsia="lt-LT"/>
    </w:rPr>
  </w:style>
  <w:style w:type="character" w:customStyle="1" w:styleId="HeaderChar">
    <w:name w:val="Header Char"/>
    <w:basedOn w:val="DefaultParagraphFont"/>
    <w:link w:val="Header"/>
    <w:uiPriority w:val="99"/>
    <w:rsid w:val="00721A39"/>
    <w:rPr>
      <w:rFonts w:eastAsiaTheme="minorEastAsia"/>
      <w:lang w:eastAsia="lt-LT"/>
    </w:rPr>
  </w:style>
  <w:style w:type="paragraph" w:styleId="NoSpacing">
    <w:name w:val="No Spacing"/>
    <w:uiPriority w:val="1"/>
    <w:qFormat/>
    <w:rsid w:val="00721A39"/>
    <w:pPr>
      <w:spacing w:after="0" w:line="240" w:lineRule="auto"/>
    </w:pPr>
    <w:rPr>
      <w:rFonts w:eastAsiaTheme="minorEastAsia"/>
      <w:lang w:eastAsia="lt-LT"/>
    </w:rPr>
  </w:style>
  <w:style w:type="paragraph" w:styleId="Revision">
    <w:name w:val="Revision"/>
    <w:hidden/>
    <w:uiPriority w:val="99"/>
    <w:semiHidden/>
    <w:rsid w:val="000D2081"/>
    <w:pPr>
      <w:spacing w:after="0" w:line="240" w:lineRule="auto"/>
    </w:pPr>
  </w:style>
  <w:style w:type="character" w:customStyle="1" w:styleId="Heading3Char">
    <w:name w:val="Heading 3 Char"/>
    <w:basedOn w:val="DefaultParagraphFont"/>
    <w:link w:val="Heading3"/>
    <w:uiPriority w:val="9"/>
    <w:semiHidden/>
    <w:rsid w:val="0033334E"/>
    <w:rPr>
      <w:rFonts w:ascii="Cambria" w:eastAsia="Times New Roman" w:hAnsi="Cambria" w:cs="Times New Roman"/>
      <w:b/>
      <w:bCs/>
      <w:sz w:val="26"/>
      <w:szCs w:val="26"/>
    </w:rPr>
  </w:style>
  <w:style w:type="character" w:styleId="Hyperlink">
    <w:name w:val="Hyperlink"/>
    <w:basedOn w:val="DefaultParagraphFont"/>
    <w:uiPriority w:val="99"/>
    <w:unhideWhenUsed/>
    <w:rsid w:val="00D1083F"/>
    <w:rPr>
      <w:color w:val="0563C1" w:themeColor="hyperlink"/>
      <w:u w:val="single"/>
    </w:rPr>
  </w:style>
  <w:style w:type="character" w:styleId="UnresolvedMention">
    <w:name w:val="Unresolved Mention"/>
    <w:basedOn w:val="DefaultParagraphFont"/>
    <w:uiPriority w:val="99"/>
    <w:semiHidden/>
    <w:unhideWhenUsed/>
    <w:rsid w:val="00D1083F"/>
    <w:rPr>
      <w:color w:val="808080"/>
      <w:shd w:val="clear" w:color="auto" w:fill="E6E6E6"/>
    </w:rPr>
  </w:style>
  <w:style w:type="numbering" w:customStyle="1" w:styleId="stiliukas">
    <w:name w:val="stiliukas"/>
    <w:uiPriority w:val="99"/>
    <w:rsid w:val="00980A22"/>
    <w:pPr>
      <w:numPr>
        <w:numId w:val="3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9961163">
      <w:bodyDiv w:val="1"/>
      <w:marLeft w:val="0"/>
      <w:marRight w:val="0"/>
      <w:marTop w:val="0"/>
      <w:marBottom w:val="0"/>
      <w:divBdr>
        <w:top w:val="none" w:sz="0" w:space="0" w:color="auto"/>
        <w:left w:val="none" w:sz="0" w:space="0" w:color="auto"/>
        <w:bottom w:val="none" w:sz="0" w:space="0" w:color="auto"/>
        <w:right w:val="none" w:sz="0" w:space="0" w:color="auto"/>
      </w:divBdr>
    </w:div>
    <w:div w:id="959187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image" Target="media/image2.jpg"/><Relationship Id="rId26"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hyperlink" Target="https://ex.litgrid.eu/Rangovu_portalas/"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1.jpeg"/><Relationship Id="rId25" Type="http://schemas.openxmlformats.org/officeDocument/2006/relationships/image" Target="media/image7.png"/><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6.pn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5.png"/><Relationship Id="rId28" Type="http://schemas.openxmlformats.org/officeDocument/2006/relationships/image" Target="media/image10.png"/><Relationship Id="rId10" Type="http://schemas.openxmlformats.org/officeDocument/2006/relationships/endnotes" Target="endnotes.xml"/><Relationship Id="rId19" Type="http://schemas.openxmlformats.org/officeDocument/2006/relationships/image" Target="media/image3.jpg"/><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4.png"/><Relationship Id="rId27" Type="http://schemas.openxmlformats.org/officeDocument/2006/relationships/image" Target="media/image9.png"/><Relationship Id="rId30" Type="http://schemas.openxmlformats.org/officeDocument/2006/relationships/image" Target="media/image12.png"/><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7960ED7C548B054BA4C006CB31B794B1" ma:contentTypeVersion="2" ma:contentTypeDescription="Kurkite naują dokumentą." ma:contentTypeScope="" ma:versionID="a3c95cea6e53fe746ea2f7e94bb0cb40">
  <xsd:schema xmlns:xsd="http://www.w3.org/2001/XMLSchema" xmlns:xs="http://www.w3.org/2001/XMLSchema" xmlns:p="http://schemas.microsoft.com/office/2006/metadata/properties" xmlns:ns2="d240b43a-c101-4981-a7b3-e1afb71a7418" targetNamespace="http://schemas.microsoft.com/office/2006/metadata/properties" ma:root="true" ma:fieldsID="74d59f16dd8bebdf6baeb7ee0895e2ff" ns2:_="">
    <xsd:import namespace="d240b43a-c101-4981-a7b3-e1afb71a741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40b43a-c101-4981-a7b3-e1afb71a74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30327C-ADFA-40B2-9900-7DE14A8DDA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40b43a-c101-4981-a7b3-e1afb71a74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17CDE1-DB49-418A-87E7-59834EDD684C}">
  <ds:schemaRefs>
    <ds:schemaRef ds:uri="http://schemas.openxmlformats.org/officeDocument/2006/bibliography"/>
  </ds:schemaRefs>
</ds:datastoreItem>
</file>

<file path=customXml/itemProps3.xml><?xml version="1.0" encoding="utf-8"?>
<ds:datastoreItem xmlns:ds="http://schemas.openxmlformats.org/officeDocument/2006/customXml" ds:itemID="{A3F594D4-CB98-4AB8-9DEC-D99995D1117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5B77467-990E-45AB-A9CB-40AF19697D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392</TotalTime>
  <Pages>22</Pages>
  <Words>19490</Words>
  <Characters>11110</Characters>
  <Application>Microsoft Office Word</Application>
  <DocSecurity>0</DocSecurity>
  <Lines>92</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Mantas Kriščeliūnas</dc:creator>
  <cp:keywords/>
  <dc:description/>
  <cp:lastModifiedBy>Sigita Ropienė</cp:lastModifiedBy>
  <cp:revision>25</cp:revision>
  <dcterms:created xsi:type="dcterms:W3CDTF">2024-09-05T07:25:00Z</dcterms:created>
  <dcterms:modified xsi:type="dcterms:W3CDTF">2025-02-06T12:58:00Z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0x0101007960ED7C548B054BA4C006CB31B794B1</vt:lpwstr>
  </property>
  <property fmtid="{D5CDD505-2E9C-101B-9397-08002B2CF9AE}" pid="3" name="MSIP_Label_32ae7b5d-0aac-474b-ae2b-02c331ef2874_Enabled">
    <vt:lpwstr>true</vt:lpwstr>
  </property>
  <property fmtid="{D5CDD505-2E9C-101B-9397-08002B2CF9AE}" pid="4" name="MSIP_Label_32ae7b5d-0aac-474b-ae2b-02c331ef2874_SetDate">
    <vt:lpwstr>2022-07-18T13:03:30Z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982c753f-b778-4644-9734-deba2a375852</vt:lpwstr>
  </property>
  <property fmtid="{D5CDD505-2E9C-101B-9397-08002B2CF9AE}" pid="9" name="MSIP_Label_32ae7b5d-0aac-474b-ae2b-02c331ef2874_ContentBits">
    <vt:lpwstr>0</vt:lpwstr>
  </property>
</Properties>
</file>